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BC" w:rsidRPr="0032177C" w:rsidRDefault="002D01BC" w:rsidP="00043E3B">
      <w:pPr>
        <w:pStyle w:val="Nzev"/>
        <w:spacing w:line="240" w:lineRule="auto"/>
        <w:rPr>
          <w:rFonts w:cs="Arial"/>
          <w:sz w:val="24"/>
          <w:szCs w:val="24"/>
          <w:lang w:eastAsia="ar-SA" w:bidi="ar-SA"/>
        </w:rPr>
      </w:pPr>
      <w:r w:rsidRPr="0032177C">
        <w:rPr>
          <w:rFonts w:cs="Arial"/>
          <w:sz w:val="24"/>
          <w:szCs w:val="24"/>
          <w:lang w:eastAsia="ar-SA" w:bidi="ar-SA"/>
        </w:rPr>
        <w:t xml:space="preserve">Položková specifikace vozidla (podvozku v 1. stupni výroby) a </w:t>
      </w:r>
      <w:r w:rsidR="00451DF2">
        <w:rPr>
          <w:rFonts w:cs="Arial"/>
          <w:sz w:val="24"/>
          <w:szCs w:val="24"/>
          <w:lang w:eastAsia="ar-SA" w:bidi="ar-SA"/>
        </w:rPr>
        <w:t>zás</w:t>
      </w:r>
      <w:r w:rsidRPr="0032177C">
        <w:rPr>
          <w:rFonts w:cs="Arial"/>
          <w:sz w:val="24"/>
          <w:szCs w:val="24"/>
          <w:lang w:eastAsia="ar-SA" w:bidi="ar-SA"/>
        </w:rPr>
        <w:t>tavby</w:t>
      </w:r>
      <w:r w:rsidR="00B80FFA">
        <w:rPr>
          <w:rFonts w:cs="Arial"/>
          <w:sz w:val="24"/>
          <w:szCs w:val="24"/>
          <w:lang w:eastAsia="ar-SA" w:bidi="ar-SA"/>
        </w:rPr>
        <w:t xml:space="preserve"> sanitního vozidla rychlé zdravotnic</w:t>
      </w:r>
      <w:r w:rsidRPr="0032177C">
        <w:rPr>
          <w:rFonts w:cs="Arial"/>
          <w:sz w:val="24"/>
          <w:szCs w:val="24"/>
          <w:lang w:eastAsia="ar-SA" w:bidi="ar-SA"/>
        </w:rPr>
        <w:t>ké pomoci ambulance typu B dle ČSN EN 1789</w:t>
      </w:r>
      <w:r w:rsidR="00D35662">
        <w:rPr>
          <w:rFonts w:cs="Arial"/>
          <w:sz w:val="24"/>
          <w:szCs w:val="24"/>
          <w:lang w:eastAsia="ar-SA" w:bidi="ar-SA"/>
        </w:rPr>
        <w:t xml:space="preserve"> </w:t>
      </w:r>
      <w:r w:rsidR="00D35662" w:rsidRPr="00D35662">
        <w:rPr>
          <w:rFonts w:cs="Arial"/>
          <w:sz w:val="24"/>
          <w:szCs w:val="24"/>
          <w:lang w:eastAsia="ar-SA" w:bidi="ar-SA"/>
        </w:rPr>
        <w:t>(EN 1789:2020)</w:t>
      </w:r>
      <w:r w:rsidR="00D35662">
        <w:rPr>
          <w:rFonts w:cs="Arial"/>
          <w:sz w:val="24"/>
          <w:szCs w:val="24"/>
          <w:lang w:eastAsia="ar-SA" w:bidi="ar-SA"/>
        </w:rPr>
        <w:t xml:space="preserve"> </w:t>
      </w:r>
      <w:r w:rsidRPr="0032177C">
        <w:rPr>
          <w:rFonts w:cs="Arial"/>
          <w:sz w:val="24"/>
          <w:szCs w:val="24"/>
          <w:lang w:eastAsia="ar-SA" w:bidi="ar-SA"/>
        </w:rPr>
        <w:t>a v souladu s vyhláškou č. 296/2012 Sb.</w:t>
      </w:r>
    </w:p>
    <w:p w:rsidR="002D01BC" w:rsidRPr="0032177C" w:rsidRDefault="002D01BC" w:rsidP="00043E3B">
      <w:pPr>
        <w:pStyle w:val="Nadpis1"/>
      </w:pPr>
      <w:r w:rsidRPr="0032177C">
        <w:t>Specifikace vozidla (podvozku v 1. stupni výroby)</w:t>
      </w:r>
    </w:p>
    <w:p w:rsidR="002D01BC" w:rsidRPr="0060785A" w:rsidRDefault="002D01BC" w:rsidP="00043E3B">
      <w:pPr>
        <w:jc w:val="both"/>
        <w:rPr>
          <w:rFonts w:asciiTheme="minorHAnsi" w:hAnsiTheme="minorHAnsi" w:cs="Arial"/>
          <w:b/>
          <w:sz w:val="21"/>
          <w:szCs w:val="21"/>
          <w:lang w:eastAsia="ar-SA" w:bidi="ar-SA"/>
        </w:rPr>
      </w:pPr>
      <w:r w:rsidRPr="0060785A">
        <w:rPr>
          <w:rFonts w:asciiTheme="minorHAnsi" w:hAnsiTheme="minorHAnsi" w:cs="Arial"/>
          <w:b/>
          <w:sz w:val="21"/>
          <w:szCs w:val="21"/>
          <w:lang w:eastAsia="ar-SA" w:bidi="ar-SA"/>
        </w:rPr>
        <w:t>Veškeré technické parametry motoru a převodovky vozidla musí být původní, stanovené a dodané výrobcem vozidla v 1. stupni výroby. Zadavatel nepřipouští dosažení těchto technických parametrů (např. výkon, krouticí moment, exhalační hodnoty) dodatečnou úpravou původního vozidla v 1. stupni výroby, například zvýšení výkonu motoru zásahem do elektroniky řídící jednotky motoru.</w:t>
      </w:r>
    </w:p>
    <w:p w:rsidR="0090661E" w:rsidRPr="0060785A" w:rsidRDefault="0090661E" w:rsidP="00043E3B">
      <w:pPr>
        <w:rPr>
          <w:rFonts w:asciiTheme="minorHAnsi" w:hAnsiTheme="minorHAnsi" w:cs="Arial"/>
          <w:b/>
          <w:sz w:val="21"/>
          <w:szCs w:val="21"/>
          <w:lang w:eastAsia="ar-SA" w:bidi="ar-SA"/>
        </w:rPr>
      </w:pPr>
    </w:p>
    <w:p w:rsidR="0090661E" w:rsidRPr="0060785A" w:rsidRDefault="0090661E" w:rsidP="00043E3B">
      <w:pPr>
        <w:spacing w:after="120"/>
        <w:rPr>
          <w:rFonts w:asciiTheme="minorHAnsi" w:hAnsiTheme="minorHAnsi"/>
          <w:bCs/>
          <w:sz w:val="21"/>
          <w:szCs w:val="21"/>
          <w:lang w:eastAsia="cs-CZ"/>
        </w:rPr>
      </w:pPr>
      <w:r w:rsidRPr="0060785A">
        <w:rPr>
          <w:rFonts w:asciiTheme="minorHAnsi" w:hAnsiTheme="minorHAnsi"/>
          <w:sz w:val="21"/>
          <w:szCs w:val="21"/>
        </w:rPr>
        <w:t>Dodav</w:t>
      </w:r>
      <w:r w:rsidR="00425E7D" w:rsidRPr="0060785A">
        <w:rPr>
          <w:rFonts w:asciiTheme="minorHAnsi" w:hAnsiTheme="minorHAnsi"/>
          <w:sz w:val="21"/>
          <w:szCs w:val="21"/>
        </w:rPr>
        <w:t>atel</w:t>
      </w:r>
      <w:r w:rsidR="00425E7D" w:rsidRPr="0060785A">
        <w:rPr>
          <w:rFonts w:asciiTheme="minorHAnsi" w:hAnsiTheme="minorHAnsi"/>
          <w:sz w:val="21"/>
          <w:szCs w:val="21"/>
          <w:u w:val="single"/>
        </w:rPr>
        <w:t xml:space="preserve"> je povinen v</w:t>
      </w:r>
      <w:r w:rsidR="00BB7A28" w:rsidRPr="0060785A">
        <w:rPr>
          <w:rFonts w:asciiTheme="minorHAnsi" w:hAnsiTheme="minorHAnsi"/>
          <w:sz w:val="21"/>
          <w:szCs w:val="21"/>
          <w:u w:val="single"/>
        </w:rPr>
        <w:t> </w:t>
      </w:r>
      <w:r w:rsidR="00425E7D" w:rsidRPr="0060785A">
        <w:rPr>
          <w:rFonts w:asciiTheme="minorHAnsi" w:hAnsiTheme="minorHAnsi"/>
          <w:sz w:val="21"/>
          <w:szCs w:val="21"/>
          <w:u w:val="single"/>
        </w:rPr>
        <w:t>tabulce</w:t>
      </w:r>
      <w:r w:rsidR="00BB7A28" w:rsidRPr="0060785A">
        <w:rPr>
          <w:rFonts w:asciiTheme="minorHAnsi" w:hAnsiTheme="minorHAnsi"/>
          <w:sz w:val="21"/>
          <w:szCs w:val="21"/>
          <w:u w:val="single"/>
        </w:rPr>
        <w:t xml:space="preserve"> vyplnit požadované údaje označené červeným textem „</w:t>
      </w:r>
      <w:r w:rsidR="00BB7A28" w:rsidRPr="0060785A">
        <w:rPr>
          <w:rFonts w:asciiTheme="minorHAnsi" w:hAnsiTheme="minorHAnsi"/>
          <w:color w:val="C00000"/>
          <w:sz w:val="21"/>
          <w:szCs w:val="21"/>
          <w:u w:val="single"/>
        </w:rPr>
        <w:t>Doplní dodavatel</w:t>
      </w:r>
      <w:r w:rsidR="00BB7A28" w:rsidRPr="0060785A">
        <w:rPr>
          <w:rFonts w:asciiTheme="minorHAnsi" w:hAnsiTheme="minorHAnsi"/>
          <w:sz w:val="21"/>
          <w:szCs w:val="21"/>
          <w:u w:val="single"/>
        </w:rPr>
        <w:t>“</w:t>
      </w:r>
      <w:r w:rsidR="00BB7A28" w:rsidRPr="0060785A">
        <w:rPr>
          <w:rFonts w:asciiTheme="minorHAnsi" w:hAnsiTheme="minorHAnsi"/>
          <w:sz w:val="21"/>
          <w:szCs w:val="21"/>
        </w:rPr>
        <w:t>, resp. doplní u každé položky, kterou splňuje slovo „</w:t>
      </w:r>
      <w:r w:rsidR="00BB7A28" w:rsidRPr="0060785A">
        <w:rPr>
          <w:sz w:val="21"/>
          <w:szCs w:val="21"/>
          <w:u w:val="single"/>
        </w:rPr>
        <w:t>ANO</w:t>
      </w:r>
      <w:r w:rsidR="00BB7A28" w:rsidRPr="0060785A">
        <w:rPr>
          <w:sz w:val="21"/>
          <w:szCs w:val="21"/>
        </w:rPr>
        <w:t xml:space="preserve">“ </w:t>
      </w:r>
      <w:r w:rsidR="00440F27" w:rsidRPr="0060785A">
        <w:rPr>
          <w:sz w:val="21"/>
          <w:szCs w:val="21"/>
        </w:rPr>
        <w:t>či</w:t>
      </w:r>
      <w:r w:rsidR="00BB7A28" w:rsidRPr="0060785A">
        <w:rPr>
          <w:sz w:val="21"/>
          <w:szCs w:val="21"/>
        </w:rPr>
        <w:t xml:space="preserve"> nesplňuje slovo</w:t>
      </w:r>
      <w:r w:rsidR="009817B3" w:rsidRPr="0060785A">
        <w:rPr>
          <w:sz w:val="21"/>
          <w:szCs w:val="21"/>
        </w:rPr>
        <w:t xml:space="preserve"> </w:t>
      </w:r>
      <w:r w:rsidR="00BB7A28" w:rsidRPr="0060785A">
        <w:rPr>
          <w:sz w:val="21"/>
          <w:szCs w:val="21"/>
        </w:rPr>
        <w:t>„</w:t>
      </w:r>
      <w:r w:rsidR="00BB7A28" w:rsidRPr="0060785A">
        <w:rPr>
          <w:sz w:val="21"/>
          <w:szCs w:val="21"/>
          <w:u w:val="single"/>
        </w:rPr>
        <w:t>NE</w:t>
      </w:r>
      <w:r w:rsidR="00BB7A28" w:rsidRPr="0060785A">
        <w:rPr>
          <w:sz w:val="21"/>
          <w:szCs w:val="21"/>
        </w:rPr>
        <w:t xml:space="preserve">“ </w:t>
      </w:r>
      <w:r w:rsidR="00440F27" w:rsidRPr="0060785A">
        <w:rPr>
          <w:sz w:val="21"/>
          <w:szCs w:val="21"/>
        </w:rPr>
        <w:t xml:space="preserve">nebo </w:t>
      </w:r>
      <w:r w:rsidR="00BB7A28" w:rsidRPr="0060785A">
        <w:rPr>
          <w:sz w:val="21"/>
          <w:szCs w:val="21"/>
        </w:rPr>
        <w:t xml:space="preserve">uvede </w:t>
      </w:r>
      <w:r w:rsidR="00BB7A28" w:rsidRPr="0060785A">
        <w:rPr>
          <w:sz w:val="21"/>
          <w:szCs w:val="21"/>
          <w:u w:val="single"/>
        </w:rPr>
        <w:t xml:space="preserve">konkrétní </w:t>
      </w:r>
      <w:r w:rsidR="009817B3" w:rsidRPr="0060785A">
        <w:rPr>
          <w:sz w:val="21"/>
          <w:szCs w:val="21"/>
          <w:u w:val="single"/>
        </w:rPr>
        <w:t xml:space="preserve">nabízenou </w:t>
      </w:r>
      <w:r w:rsidR="00BB7A28" w:rsidRPr="0060785A">
        <w:rPr>
          <w:sz w:val="21"/>
          <w:szCs w:val="21"/>
          <w:u w:val="single"/>
        </w:rPr>
        <w:t xml:space="preserve">hodnotu </w:t>
      </w:r>
      <w:r w:rsidR="00440F27" w:rsidRPr="0060785A">
        <w:rPr>
          <w:sz w:val="21"/>
          <w:szCs w:val="21"/>
          <w:u w:val="single"/>
        </w:rPr>
        <w:t>parametru</w:t>
      </w:r>
      <w:r w:rsidR="00B057FC">
        <w:rPr>
          <w:sz w:val="21"/>
          <w:szCs w:val="21"/>
          <w:u w:val="single"/>
        </w:rPr>
        <w:t>, tam kde je to vhodné</w:t>
      </w:r>
      <w:r w:rsidR="00440F27" w:rsidRPr="0060785A">
        <w:rPr>
          <w:sz w:val="21"/>
          <w:szCs w:val="21"/>
          <w:u w:val="single"/>
        </w:rPr>
        <w:t>.</w:t>
      </w:r>
    </w:p>
    <w:tbl>
      <w:tblPr>
        <w:tblStyle w:val="Mkatabulky"/>
        <w:tblW w:w="10314" w:type="dxa"/>
        <w:tblLayout w:type="fixed"/>
        <w:tblLook w:val="05A0" w:firstRow="1" w:lastRow="0" w:firstColumn="1" w:lastColumn="1" w:noHBand="0" w:noVBand="1"/>
      </w:tblPr>
      <w:tblGrid>
        <w:gridCol w:w="426"/>
        <w:gridCol w:w="4726"/>
        <w:gridCol w:w="5162"/>
      </w:tblGrid>
      <w:tr w:rsidR="0003493D" w:rsidRPr="0032177C" w:rsidTr="00043E3B">
        <w:trPr>
          <w:trHeight w:val="489"/>
        </w:trPr>
        <w:tc>
          <w:tcPr>
            <w:tcW w:w="5152" w:type="dxa"/>
            <w:gridSpan w:val="2"/>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Položka</w:t>
            </w:r>
          </w:p>
        </w:tc>
        <w:tc>
          <w:tcPr>
            <w:tcW w:w="5162" w:type="dxa"/>
            <w:tcBorders>
              <w:top w:val="single" w:sz="4" w:space="0" w:color="auto"/>
            </w:tcBorders>
            <w:shd w:val="clear" w:color="auto" w:fill="auto"/>
            <w:vAlign w:val="center"/>
          </w:tcPr>
          <w:p w:rsidR="0003493D" w:rsidRPr="0032177C" w:rsidRDefault="0003493D" w:rsidP="0003493D">
            <w:pPr>
              <w:jc w:val="center"/>
              <w:rPr>
                <w:rFonts w:asciiTheme="minorHAnsi" w:hAnsiTheme="minorHAnsi" w:cs="Arial"/>
                <w:b/>
                <w:bCs/>
                <w:sz w:val="20"/>
                <w:lang w:eastAsia="cs-CZ"/>
              </w:rPr>
            </w:pPr>
            <w:r>
              <w:rPr>
                <w:rFonts w:asciiTheme="minorHAnsi" w:hAnsiTheme="minorHAnsi" w:cs="Arial"/>
                <w:b/>
                <w:bCs/>
                <w:sz w:val="20"/>
                <w:lang w:eastAsia="cs-CZ"/>
              </w:rPr>
              <w:t>Nabízené vozidlo</w:t>
            </w:r>
          </w:p>
          <w:p w:rsidR="0003493D" w:rsidRPr="0032177C" w:rsidRDefault="0003493D" w:rsidP="0003493D">
            <w:pPr>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3493D" w:rsidRPr="0032177C" w:rsidTr="00043E3B">
        <w:trPr>
          <w:trHeight w:val="344"/>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tovární značka vozidla</w:t>
            </w:r>
          </w:p>
        </w:tc>
        <w:tc>
          <w:tcPr>
            <w:tcW w:w="5162" w:type="dxa"/>
            <w:tcBorders>
              <w:top w:val="single" w:sz="4" w:space="0" w:color="auto"/>
            </w:tcBorders>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r w:rsidR="0003493D" w:rsidRPr="0032177C" w:rsidTr="00043E3B">
        <w:trPr>
          <w:trHeight w:val="391"/>
        </w:trPr>
        <w:tc>
          <w:tcPr>
            <w:tcW w:w="426" w:type="dxa"/>
            <w:shd w:val="clear" w:color="auto" w:fill="auto"/>
            <w:vAlign w:val="center"/>
          </w:tcPr>
          <w:p w:rsidR="0003493D" w:rsidRPr="0032177C" w:rsidRDefault="0003493D" w:rsidP="0003493D">
            <w:pPr>
              <w:widowControl/>
              <w:numPr>
                <w:ilvl w:val="0"/>
                <w:numId w:val="1"/>
              </w:numPr>
              <w:ind w:left="360"/>
              <w:rPr>
                <w:rFonts w:asciiTheme="minorHAnsi" w:hAnsiTheme="minorHAnsi" w:cs="Arial"/>
                <w:sz w:val="20"/>
                <w:lang w:eastAsia="ar-SA" w:bidi="ar-SA"/>
              </w:rPr>
            </w:pPr>
          </w:p>
        </w:tc>
        <w:tc>
          <w:tcPr>
            <w:tcW w:w="4726" w:type="dxa"/>
            <w:shd w:val="clear" w:color="auto" w:fill="auto"/>
            <w:vAlign w:val="center"/>
          </w:tcPr>
          <w:p w:rsidR="0003493D" w:rsidRPr="0032177C" w:rsidRDefault="0003493D" w:rsidP="0003493D">
            <w:pPr>
              <w:widowControl/>
              <w:rPr>
                <w:rFonts w:asciiTheme="minorHAnsi" w:hAnsiTheme="minorHAnsi" w:cs="Arial"/>
                <w:sz w:val="20"/>
                <w:lang w:eastAsia="ar-SA" w:bidi="ar-SA"/>
              </w:rPr>
            </w:pPr>
            <w:r>
              <w:rPr>
                <w:rFonts w:asciiTheme="minorHAnsi" w:hAnsiTheme="minorHAnsi" w:cs="Arial"/>
                <w:sz w:val="20"/>
                <w:lang w:eastAsia="ar-SA" w:bidi="ar-SA"/>
              </w:rPr>
              <w:t>typ vozidla</w:t>
            </w:r>
          </w:p>
        </w:tc>
        <w:tc>
          <w:tcPr>
            <w:tcW w:w="5162" w:type="dxa"/>
            <w:shd w:val="clear" w:color="auto" w:fill="FFFFCC"/>
            <w:vAlign w:val="center"/>
          </w:tcPr>
          <w:p w:rsidR="0003493D" w:rsidRPr="0032177C" w:rsidRDefault="0003493D" w:rsidP="0003493D">
            <w:pPr>
              <w:widowControl/>
              <w:suppressAutoHyphens w:val="0"/>
              <w:rPr>
                <w:rFonts w:asciiTheme="minorHAnsi" w:hAnsiTheme="minorHAnsi" w:cs="Arial"/>
                <w:sz w:val="20"/>
                <w:lang w:eastAsia="ar-SA" w:bidi="ar-SA"/>
              </w:rPr>
            </w:pPr>
          </w:p>
        </w:tc>
      </w:tr>
    </w:tbl>
    <w:p w:rsidR="0003493D" w:rsidRPr="0032177C" w:rsidRDefault="0003493D" w:rsidP="0060785A">
      <w:pPr>
        <w:ind w:left="-426" w:right="-426"/>
        <w:rPr>
          <w:rFonts w:asciiTheme="minorHAnsi" w:hAnsiTheme="minorHAnsi"/>
        </w:rPr>
      </w:pPr>
    </w:p>
    <w:tbl>
      <w:tblPr>
        <w:tblStyle w:val="Mkatabulky"/>
        <w:tblW w:w="10348" w:type="dxa"/>
        <w:tblInd w:w="-34" w:type="dxa"/>
        <w:tblLayout w:type="fixed"/>
        <w:tblLook w:val="05A0" w:firstRow="1" w:lastRow="0" w:firstColumn="1" w:lastColumn="1"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tcBorders>
              <w:top w:val="single" w:sz="4" w:space="0" w:color="auto"/>
            </w:tcBorders>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C03B90">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335C07">
              <w:rPr>
                <w:rFonts w:asciiTheme="minorHAnsi" w:hAnsiTheme="minorHAnsi" w:cs="Arial"/>
                <w:sz w:val="20"/>
                <w:lang w:eastAsia="ar-SA" w:bidi="ar-SA"/>
              </w:rPr>
              <w:t>ové vozidlo min. r. v. 202</w:t>
            </w:r>
            <w:del w:id="0" w:author="David Jarolím" w:date="2024-04-05T13:32:00Z">
              <w:r w:rsidR="00335C07" w:rsidDel="00C03B90">
                <w:rPr>
                  <w:rFonts w:asciiTheme="minorHAnsi" w:hAnsiTheme="minorHAnsi" w:cs="Arial"/>
                  <w:sz w:val="20"/>
                  <w:lang w:eastAsia="ar-SA" w:bidi="ar-SA"/>
                </w:rPr>
                <w:delText>3</w:delText>
              </w:r>
            </w:del>
            <w:ins w:id="1" w:author="David Jarolím" w:date="2024-04-05T13:32:00Z">
              <w:r w:rsidR="00C03B90">
                <w:rPr>
                  <w:rFonts w:asciiTheme="minorHAnsi" w:hAnsiTheme="minorHAnsi" w:cs="Arial"/>
                  <w:sz w:val="20"/>
                  <w:lang w:eastAsia="ar-SA" w:bidi="ar-SA"/>
                </w:rPr>
                <w:t>4</w:t>
              </w:r>
            </w:ins>
            <w:bookmarkStart w:id="2" w:name="_GoBack"/>
            <w:bookmarkEnd w:id="2"/>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B80FFA" w:rsidRPr="0032177C" w:rsidTr="00BE14FD">
        <w:trPr>
          <w:trHeight w:val="20"/>
        </w:trPr>
        <w:tc>
          <w:tcPr>
            <w:tcW w:w="426" w:type="dxa"/>
            <w:shd w:val="clear" w:color="auto" w:fill="auto"/>
            <w:vAlign w:val="center"/>
          </w:tcPr>
          <w:p w:rsidR="00B80FFA" w:rsidRPr="0032177C" w:rsidRDefault="00B80FFA"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B80FFA"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B80FFA">
              <w:rPr>
                <w:rFonts w:asciiTheme="minorHAnsi" w:hAnsiTheme="minorHAnsi" w:cs="Arial"/>
                <w:sz w:val="20"/>
                <w:lang w:eastAsia="ar-SA" w:bidi="ar-SA"/>
              </w:rPr>
              <w:t>ajeto max. 300 km</w:t>
            </w:r>
            <w:r>
              <w:rPr>
                <w:rFonts w:asciiTheme="minorHAnsi" w:hAnsiTheme="minorHAnsi" w:cs="Arial"/>
                <w:sz w:val="20"/>
                <w:lang w:eastAsia="ar-SA" w:bidi="ar-SA"/>
              </w:rPr>
              <w:t>.</w:t>
            </w:r>
          </w:p>
        </w:tc>
        <w:tc>
          <w:tcPr>
            <w:tcW w:w="3543" w:type="dxa"/>
            <w:tcBorders>
              <w:top w:val="single" w:sz="4" w:space="0" w:color="auto"/>
            </w:tcBorders>
            <w:shd w:val="clear" w:color="auto" w:fill="FFFFCC"/>
            <w:vAlign w:val="center"/>
          </w:tcPr>
          <w:p w:rsidR="00B80FFA" w:rsidRPr="0032177C" w:rsidRDefault="00B80FFA"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A36DC">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otor přeplňovaný vznětový min. </w:t>
            </w:r>
            <w:r w:rsidR="002D01BC" w:rsidRPr="004A36DC">
              <w:rPr>
                <w:rFonts w:asciiTheme="minorHAnsi" w:hAnsiTheme="minorHAnsi" w:cs="Arial"/>
                <w:sz w:val="20"/>
                <w:lang w:eastAsia="ar-SA" w:bidi="ar-SA"/>
              </w:rPr>
              <w:t>objem 19</w:t>
            </w:r>
            <w:r w:rsidR="004A36DC" w:rsidRPr="004A36DC">
              <w:rPr>
                <w:rFonts w:asciiTheme="minorHAnsi" w:hAnsiTheme="minorHAnsi" w:cs="Arial"/>
                <w:sz w:val="20"/>
                <w:lang w:eastAsia="ar-SA" w:bidi="ar-SA"/>
              </w:rPr>
              <w:t>50</w:t>
            </w:r>
            <w:r>
              <w:rPr>
                <w:rFonts w:asciiTheme="minorHAnsi" w:hAnsiTheme="minorHAnsi" w:cs="Arial"/>
                <w:sz w:val="20"/>
                <w:lang w:eastAsia="ar-SA" w:bidi="ar-SA"/>
              </w:rPr>
              <w:t xml:space="preserve"> ccm.</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ýkon motoru min</w:t>
            </w:r>
            <w:r w:rsidR="002D01BC" w:rsidRPr="004A36DC">
              <w:rPr>
                <w:rFonts w:asciiTheme="minorHAnsi" w:hAnsiTheme="minorHAnsi" w:cs="Arial"/>
                <w:sz w:val="20"/>
                <w:lang w:eastAsia="ar-SA" w:bidi="ar-SA"/>
              </w:rPr>
              <w:t>. 140</w:t>
            </w:r>
            <w:r w:rsidR="002D01BC" w:rsidRPr="0032177C">
              <w:rPr>
                <w:rFonts w:asciiTheme="minorHAnsi" w:hAnsiTheme="minorHAnsi" w:cs="Arial"/>
                <w:sz w:val="20"/>
                <w:lang w:eastAsia="ar-SA" w:bidi="ar-SA"/>
              </w:rPr>
              <w:t xml:space="preserve"> kW, krouticí moment min. </w:t>
            </w:r>
            <w:r w:rsidR="002D01BC" w:rsidRPr="004A36DC">
              <w:rPr>
                <w:rFonts w:asciiTheme="minorHAnsi" w:hAnsiTheme="minorHAnsi" w:cs="Arial"/>
                <w:sz w:val="20"/>
                <w:lang w:eastAsia="ar-SA" w:bidi="ar-SA"/>
              </w:rPr>
              <w:t>440</w:t>
            </w:r>
            <w:r w:rsidR="002D01BC" w:rsidRPr="0032177C">
              <w:rPr>
                <w:rFonts w:asciiTheme="minorHAnsi" w:hAnsiTheme="minorHAnsi" w:cs="Arial"/>
                <w:sz w:val="20"/>
                <w:lang w:eastAsia="ar-SA" w:bidi="ar-SA"/>
              </w:rPr>
              <w:t xml:space="preserve"> </w:t>
            </w:r>
            <w:proofErr w:type="spellStart"/>
            <w:r w:rsidR="002D01BC" w:rsidRPr="0032177C">
              <w:rPr>
                <w:rFonts w:asciiTheme="minorHAnsi" w:hAnsiTheme="minorHAnsi" w:cs="Arial"/>
                <w:sz w:val="20"/>
                <w:lang w:eastAsia="ar-SA" w:bidi="ar-SA"/>
              </w:rPr>
              <w:t>Nm</w:t>
            </w:r>
            <w:proofErr w:type="spellEnd"/>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otor exhalační norma min. Euro 6</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ejvětší technicky přípustná/povolená hmotnost max. 3500 kg</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inimální počet přepravovaných osob včetně řidiče 5</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2D01BC" w:rsidRPr="0032177C">
              <w:rPr>
                <w:rFonts w:asciiTheme="minorHAnsi" w:hAnsiTheme="minorHAnsi" w:cs="Arial"/>
                <w:sz w:val="20"/>
                <w:lang w:eastAsia="ar-SA" w:bidi="ar-SA"/>
              </w:rPr>
              <w:t>abina řidiče v konfiguraci sedadel 1+1, obě sedadla s 2 ks loketní opěrkou, bederní opěrkou, výškově nastavitelná, obě sedadla vyhřívaná s odděleným nastavením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2D01BC" w:rsidRPr="0032177C">
              <w:rPr>
                <w:rFonts w:asciiTheme="minorHAnsi" w:hAnsiTheme="minorHAnsi" w:cs="Arial"/>
                <w:sz w:val="20"/>
                <w:lang w:eastAsia="ar-SA" w:bidi="ar-SA"/>
              </w:rPr>
              <w:t>astavitelná výšková poloha volantu, nastavitelná vzdál</w:t>
            </w:r>
            <w:r w:rsidR="009C3CF2">
              <w:rPr>
                <w:rFonts w:asciiTheme="minorHAnsi" w:hAnsiTheme="minorHAnsi" w:cs="Arial"/>
                <w:sz w:val="20"/>
                <w:lang w:eastAsia="ar-SA" w:bidi="ar-SA"/>
              </w:rPr>
              <w:t>enost volantu od sedadla řidiče.</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ohon všech kol s mec</w:t>
            </w:r>
            <w:r w:rsidR="00B80FFA">
              <w:rPr>
                <w:rFonts w:asciiTheme="minorHAnsi" w:hAnsiTheme="minorHAnsi" w:cs="Arial"/>
                <w:sz w:val="20"/>
                <w:lang w:eastAsia="ar-SA" w:bidi="ar-SA"/>
              </w:rPr>
              <w:t>hanickou uzávěrkou diferenciálu</w:t>
            </w:r>
            <w:r w:rsidR="009113A4" w:rsidRPr="009113A4">
              <w:rPr>
                <w:rFonts w:asciiTheme="minorHAnsi" w:hAnsiTheme="minorHAnsi" w:cs="Arial"/>
                <w:lang w:eastAsia="ar-SA" w:bidi="ar-SA"/>
              </w:rPr>
              <w:t xml:space="preserve"> </w:t>
            </w:r>
            <w:r w:rsidR="009113A4" w:rsidRPr="009113A4">
              <w:rPr>
                <w:rFonts w:asciiTheme="minorHAnsi" w:hAnsiTheme="minorHAnsi" w:cs="Arial"/>
                <w:sz w:val="20"/>
                <w:lang w:eastAsia="ar-SA" w:bidi="ar-SA"/>
              </w:rPr>
              <w:t>nebo terénní redukcí</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sistent rozjezdu do kopce, ABS, elektronický stabilizační systém, protiprokluzový systém zajišťující přenos hnací síly od motoru na povrch vozovky</w:t>
            </w:r>
            <w:r w:rsidR="00F26B14">
              <w:rPr>
                <w:rFonts w:asciiTheme="minorHAnsi" w:hAnsiTheme="minorHAnsi" w:cs="Arial"/>
                <w:sz w:val="20"/>
                <w:lang w:eastAsia="ar-SA" w:bidi="ar-SA"/>
              </w:rPr>
              <w:t>, asistent pro kompenzaci bočního větru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9C3CF2" w:rsidP="00043E3B">
            <w:pPr>
              <w:widowControl/>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T</w:t>
            </w:r>
            <w:r w:rsidR="002D01BC" w:rsidRPr="0032177C">
              <w:rPr>
                <w:rFonts w:asciiTheme="minorHAnsi" w:hAnsiTheme="minorHAnsi" w:cs="Arial"/>
                <w:sz w:val="20"/>
                <w:lang w:eastAsia="ar-SA" w:bidi="ar-SA"/>
              </w:rPr>
              <w:t>empomat</w:t>
            </w:r>
            <w:r>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bCs/>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bCs/>
                <w:sz w:val="20"/>
                <w:lang w:eastAsia="ar-SA" w:bidi="ar-SA"/>
              </w:rPr>
            </w:pPr>
            <w:r>
              <w:rPr>
                <w:rFonts w:asciiTheme="minorHAnsi" w:hAnsiTheme="minorHAnsi" w:cs="Arial"/>
                <w:bCs/>
                <w:sz w:val="20"/>
                <w:lang w:eastAsia="ar-SA" w:bidi="ar-SA"/>
              </w:rPr>
              <w:t>K</w:t>
            </w:r>
            <w:r w:rsidR="002D01BC" w:rsidRPr="0032177C">
              <w:rPr>
                <w:rFonts w:asciiTheme="minorHAnsi" w:hAnsiTheme="minorHAnsi" w:cs="Arial"/>
                <w:bCs/>
                <w:sz w:val="20"/>
                <w:lang w:eastAsia="ar-SA" w:bidi="ar-SA"/>
              </w:rPr>
              <w:t>otoučové brzdy na všech kolech</w:t>
            </w:r>
            <w:r w:rsidR="009C3CF2">
              <w:rPr>
                <w:rFonts w:asciiTheme="minorHAnsi" w:hAnsiTheme="minorHAnsi" w:cs="Arial"/>
                <w:bCs/>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bCs/>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2D01BC" w:rsidRPr="0032177C">
              <w:rPr>
                <w:rFonts w:asciiTheme="minorHAnsi" w:hAnsiTheme="minorHAnsi" w:cs="Arial"/>
                <w:sz w:val="20"/>
                <w:lang w:eastAsia="ar-SA" w:bidi="ar-SA"/>
              </w:rPr>
              <w:t>táčkoměr, imobilizér</w:t>
            </w:r>
            <w:r w:rsidR="00B80FFA">
              <w:rPr>
                <w:rFonts w:asciiTheme="minorHAnsi" w:hAnsiTheme="minorHAnsi" w:cs="Arial"/>
                <w:sz w:val="20"/>
                <w:lang w:eastAsia="ar-SA" w:bidi="ar-SA"/>
              </w:rPr>
              <w:t>, třetí brzdové světlo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ultifunkční ukazatel palubní počítač (ukazatel min. vnější teploty, spotřeby paliva a dojezdu)</w:t>
            </w:r>
            <w:r w:rsidR="00F26B14">
              <w:rPr>
                <w:rFonts w:asciiTheme="minorHAnsi" w:hAnsiTheme="minorHAnsi" w:cs="Arial"/>
                <w:sz w:val="20"/>
                <w:lang w:eastAsia="ar-SA" w:bidi="ar-SA"/>
              </w:rPr>
              <w:t>, asistent rozpoznání únavy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B80FFA" w:rsidP="00881D7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Offroad asistent pro jízdu z kopce po nezpevněném terénu, nebo redukce převodovky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01D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 xml:space="preserve">irbag řidiče a spolujezdce včetně </w:t>
            </w:r>
            <w:proofErr w:type="spellStart"/>
            <w:r w:rsidR="002D01BC" w:rsidRPr="0032177C">
              <w:rPr>
                <w:rFonts w:asciiTheme="minorHAnsi" w:hAnsiTheme="minorHAnsi" w:cs="Arial"/>
                <w:sz w:val="20"/>
                <w:lang w:eastAsia="ar-SA" w:bidi="ar-SA"/>
              </w:rPr>
              <w:t>předpínačů</w:t>
            </w:r>
            <w:proofErr w:type="spellEnd"/>
            <w:r w:rsidR="002D01BC" w:rsidRPr="0032177C">
              <w:rPr>
                <w:rFonts w:asciiTheme="minorHAnsi" w:hAnsiTheme="minorHAnsi" w:cs="Arial"/>
                <w:sz w:val="20"/>
                <w:lang w:eastAsia="ar-SA" w:bidi="ar-SA"/>
              </w:rPr>
              <w:t xml:space="preserve"> bezpečnostních pásů, boční a hlavové airbagy pro řidiče a spolujezdce</w:t>
            </w:r>
            <w:r w:rsidR="000401DB">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3D27B8" w:rsidP="009113A4">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Převodovka automatická min</w:t>
            </w:r>
            <w:r w:rsidR="00F26B14">
              <w:rPr>
                <w:rFonts w:asciiTheme="minorHAnsi" w:hAnsiTheme="minorHAnsi" w:cs="Arial"/>
                <w:sz w:val="20"/>
                <w:lang w:eastAsia="ar-SA" w:bidi="ar-SA"/>
              </w:rPr>
              <w:t>. sedmistupňová ve směru vpřed</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2D01BC" w:rsidRPr="00444909">
              <w:rPr>
                <w:rFonts w:asciiTheme="minorHAnsi" w:hAnsiTheme="minorHAnsi" w:cs="Arial"/>
                <w:sz w:val="20"/>
                <w:lang w:eastAsia="ar-SA" w:bidi="ar-SA"/>
              </w:rPr>
              <w:t>tabilizátor přední a zadní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657BA0">
              <w:rPr>
                <w:rFonts w:asciiTheme="minorHAnsi" w:hAnsiTheme="minorHAnsi" w:cs="Arial"/>
                <w:sz w:val="20"/>
                <w:lang w:eastAsia="ar-SA" w:bidi="ar-SA"/>
              </w:rPr>
              <w:t>elková délka vozidla max. 5310 mm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311346">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R</w:t>
            </w:r>
            <w:r w:rsidR="00311346">
              <w:rPr>
                <w:rFonts w:asciiTheme="minorHAnsi" w:hAnsiTheme="minorHAnsi" w:cs="Arial"/>
                <w:sz w:val="20"/>
                <w:lang w:eastAsia="ar-SA" w:bidi="ar-SA"/>
              </w:rPr>
              <w:t>ozvor min. 3259</w:t>
            </w:r>
            <w:r w:rsidR="002D01BC" w:rsidRPr="0032177C">
              <w:rPr>
                <w:rFonts w:asciiTheme="minorHAnsi" w:hAnsiTheme="minorHAnsi" w:cs="Arial"/>
                <w:sz w:val="20"/>
                <w:lang w:eastAsia="ar-SA" w:bidi="ar-SA"/>
              </w:rPr>
              <w:t xml:space="preserve"> mm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apače nečistot vpředu i vzadu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2D01BC" w:rsidRPr="0032177C">
              <w:rPr>
                <w:rFonts w:asciiTheme="minorHAnsi" w:hAnsiTheme="minorHAnsi" w:cs="Arial"/>
                <w:sz w:val="20"/>
                <w:lang w:eastAsia="ar-SA" w:bidi="ar-SA"/>
              </w:rPr>
              <w:t>ělící přepážka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 xml:space="preserve">oční </w:t>
            </w:r>
            <w:r w:rsidR="008A54F1">
              <w:rPr>
                <w:rFonts w:asciiTheme="minorHAnsi" w:hAnsiTheme="minorHAnsi" w:cs="Arial"/>
                <w:sz w:val="20"/>
                <w:lang w:eastAsia="ar-SA" w:bidi="ar-SA"/>
              </w:rPr>
              <w:t xml:space="preserve">posuvné </w:t>
            </w:r>
            <w:r w:rsidR="002D01BC" w:rsidRPr="0032177C">
              <w:rPr>
                <w:rFonts w:asciiTheme="minorHAnsi" w:hAnsiTheme="minorHAnsi" w:cs="Arial"/>
                <w:sz w:val="20"/>
                <w:lang w:eastAsia="ar-SA" w:bidi="ar-SA"/>
              </w:rPr>
              <w:t>dveře vpravo s posuvným oknem</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2D01BC" w:rsidRPr="0032177C">
              <w:rPr>
                <w:rFonts w:asciiTheme="minorHAnsi" w:hAnsiTheme="minorHAnsi" w:cs="Arial"/>
                <w:sz w:val="20"/>
                <w:lang w:eastAsia="ar-SA" w:bidi="ar-SA"/>
              </w:rPr>
              <w:t>ónovaná skla, minimální prosklení vozidla je kabina řidiče, boční posuvné dveře s otvíracím oknem a zadní křídlové dveře s okny. Může být nabídnuto i vozidlo celoprosklené.</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95AFD">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rodloužená záruka min</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5</w:t>
            </w:r>
            <w:r w:rsidR="002D01BC" w:rsidRPr="00726402">
              <w:rPr>
                <w:rFonts w:asciiTheme="minorHAnsi" w:hAnsiTheme="minorHAnsi" w:cs="Arial"/>
                <w:sz w:val="20"/>
                <w:lang w:eastAsia="ar-SA" w:bidi="ar-SA"/>
              </w:rPr>
              <w:t xml:space="preserve"> </w:t>
            </w:r>
            <w:r w:rsidR="00495AFD" w:rsidRPr="00726402">
              <w:rPr>
                <w:rFonts w:asciiTheme="minorHAnsi" w:hAnsiTheme="minorHAnsi" w:cs="Arial"/>
                <w:sz w:val="20"/>
                <w:lang w:eastAsia="ar-SA" w:bidi="ar-SA"/>
              </w:rPr>
              <w:t>let</w:t>
            </w:r>
            <w:r w:rsidR="002D01BC" w:rsidRPr="0032177C">
              <w:rPr>
                <w:rFonts w:asciiTheme="minorHAnsi" w:hAnsiTheme="minorHAnsi" w:cs="Arial"/>
                <w:sz w:val="20"/>
                <w:lang w:eastAsia="ar-SA" w:bidi="ar-SA"/>
              </w:rPr>
              <w:t xml:space="preserve"> s možným omezením najetí min. 200.000 km (</w:t>
            </w:r>
            <w:r w:rsidR="0078675D">
              <w:rPr>
                <w:rFonts w:asciiTheme="minorHAnsi" w:hAnsiTheme="minorHAnsi" w:cs="Arial"/>
                <w:sz w:val="20"/>
                <w:lang w:eastAsia="ar-SA" w:bidi="ar-SA"/>
              </w:rPr>
              <w:t xml:space="preserve">dodavatel </w:t>
            </w:r>
            <w:r w:rsidR="002D01BC" w:rsidRPr="0032177C">
              <w:rPr>
                <w:rFonts w:asciiTheme="minorHAnsi" w:hAnsiTheme="minorHAnsi" w:cs="Arial"/>
                <w:sz w:val="20"/>
                <w:lang w:eastAsia="ar-SA" w:bidi="ar-SA"/>
              </w:rPr>
              <w:t>může nabídnout více)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ysoká střecha lakovaná s</w:t>
            </w:r>
            <w:r w:rsidR="008A54F1">
              <w:rPr>
                <w:rFonts w:asciiTheme="minorHAnsi" w:hAnsiTheme="minorHAnsi" w:cs="Arial"/>
                <w:sz w:val="20"/>
                <w:lang w:eastAsia="ar-SA" w:bidi="ar-SA"/>
              </w:rPr>
              <w:t xml:space="preserve"> vysokými </w:t>
            </w:r>
            <w:r w:rsidR="002D01BC" w:rsidRPr="0032177C">
              <w:rPr>
                <w:rFonts w:asciiTheme="minorHAnsi" w:hAnsiTheme="minorHAnsi" w:cs="Arial"/>
                <w:sz w:val="20"/>
                <w:lang w:eastAsia="ar-SA" w:bidi="ar-SA"/>
              </w:rPr>
              <w:t>prosklenými zadními dvoukřídlými dveřmi, které umožní nastoupení do vozidla zezadu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B</w:t>
            </w:r>
            <w:r w:rsidR="002D01BC" w:rsidRPr="0032177C">
              <w:rPr>
                <w:rFonts w:asciiTheme="minorHAnsi" w:hAnsiTheme="minorHAnsi" w:cs="Arial"/>
                <w:sz w:val="20"/>
                <w:lang w:eastAsia="ar-SA" w:bidi="ar-SA"/>
              </w:rPr>
              <w:t>arva karoserie sírově žlutá RAL 1016, lakování od výrobce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Pr="0032177C" w:rsidRDefault="008A54F1"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LED hlavní</w:t>
            </w:r>
            <w:r w:rsidR="0070737A">
              <w:rPr>
                <w:rFonts w:asciiTheme="minorHAnsi" w:hAnsiTheme="minorHAnsi" w:cs="Arial"/>
                <w:sz w:val="20"/>
                <w:lang w:eastAsia="ar-SA" w:bidi="ar-SA"/>
              </w:rPr>
              <w:t xml:space="preserve"> světlomety</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657BA0" w:rsidRPr="0032177C" w:rsidTr="00BE14FD">
        <w:trPr>
          <w:trHeight w:val="20"/>
        </w:trPr>
        <w:tc>
          <w:tcPr>
            <w:tcW w:w="426" w:type="dxa"/>
            <w:shd w:val="clear" w:color="auto" w:fill="auto"/>
            <w:vAlign w:val="center"/>
          </w:tcPr>
          <w:p w:rsidR="00657BA0" w:rsidRPr="0032177C" w:rsidRDefault="00657BA0"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657BA0" w:rsidRDefault="00657BA0"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denní </w:t>
            </w:r>
            <w:r w:rsidR="0070737A">
              <w:rPr>
                <w:rFonts w:asciiTheme="minorHAnsi" w:hAnsiTheme="minorHAnsi" w:cs="Arial"/>
                <w:sz w:val="20"/>
                <w:lang w:eastAsia="ar-SA" w:bidi="ar-SA"/>
              </w:rPr>
              <w:t>svícení</w:t>
            </w:r>
            <w:r w:rsidR="0002095E">
              <w:rPr>
                <w:rFonts w:asciiTheme="minorHAnsi" w:hAnsiTheme="minorHAnsi" w:cs="Arial"/>
                <w:sz w:val="20"/>
                <w:lang w:eastAsia="ar-SA" w:bidi="ar-SA"/>
              </w:rPr>
              <w:t xml:space="preserve"> s automatickým spuštěním</w:t>
            </w:r>
            <w:r w:rsidR="009C3CF2">
              <w:rPr>
                <w:rFonts w:asciiTheme="minorHAnsi" w:hAnsiTheme="minorHAnsi" w:cs="Arial"/>
                <w:sz w:val="20"/>
                <w:lang w:eastAsia="ar-SA" w:bidi="ar-SA"/>
              </w:rPr>
              <w:t>.</w:t>
            </w:r>
          </w:p>
        </w:tc>
        <w:tc>
          <w:tcPr>
            <w:tcW w:w="3543" w:type="dxa"/>
            <w:shd w:val="clear" w:color="auto" w:fill="FFFFCC"/>
            <w:vAlign w:val="center"/>
          </w:tcPr>
          <w:p w:rsidR="00657BA0" w:rsidRPr="0032177C" w:rsidRDefault="00657BA0"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 xml:space="preserve">lhové reflektory integrované v nárazníku s </w:t>
            </w:r>
            <w:proofErr w:type="spellStart"/>
            <w:r w:rsidR="002D01BC" w:rsidRPr="0032177C">
              <w:rPr>
                <w:rFonts w:asciiTheme="minorHAnsi" w:hAnsiTheme="minorHAnsi" w:cs="Arial"/>
                <w:sz w:val="20"/>
                <w:lang w:eastAsia="ar-SA" w:bidi="ar-SA"/>
              </w:rPr>
              <w:t>přisvěcováním</w:t>
            </w:r>
            <w:proofErr w:type="spellEnd"/>
            <w:r w:rsidR="002D01BC" w:rsidRPr="0032177C">
              <w:rPr>
                <w:rFonts w:asciiTheme="minorHAnsi" w:hAnsiTheme="minorHAnsi" w:cs="Arial"/>
                <w:sz w:val="20"/>
                <w:lang w:eastAsia="ar-SA" w:bidi="ar-SA"/>
              </w:rPr>
              <w:t xml:space="preserve"> do zatáčky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1C50FE">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27276">
              <w:rPr>
                <w:rFonts w:asciiTheme="minorHAnsi" w:hAnsiTheme="minorHAnsi" w:cs="Arial"/>
                <w:sz w:val="20"/>
                <w:lang w:eastAsia="ar-SA" w:bidi="ar-SA"/>
              </w:rPr>
              <w:t xml:space="preserve">ruhý akumulátor </w:t>
            </w:r>
            <w:r w:rsidR="001C50FE">
              <w:rPr>
                <w:rFonts w:asciiTheme="minorHAnsi" w:hAnsiTheme="minorHAnsi" w:cs="Arial"/>
                <w:sz w:val="20"/>
                <w:lang w:eastAsia="ar-SA" w:bidi="ar-SA"/>
              </w:rPr>
              <w:t xml:space="preserve">AGM </w:t>
            </w:r>
            <w:r w:rsidR="00A27276">
              <w:rPr>
                <w:rFonts w:asciiTheme="minorHAnsi" w:hAnsiTheme="minorHAnsi" w:cs="Arial"/>
                <w:sz w:val="20"/>
                <w:lang w:eastAsia="ar-SA" w:bidi="ar-SA"/>
              </w:rPr>
              <w:t>pro z</w:t>
            </w:r>
            <w:r w:rsidR="002D01BC" w:rsidRPr="0032177C">
              <w:rPr>
                <w:rFonts w:asciiTheme="minorHAnsi" w:hAnsiTheme="minorHAnsi" w:cs="Arial"/>
                <w:sz w:val="20"/>
                <w:lang w:eastAsia="ar-SA" w:bidi="ar-SA"/>
              </w:rPr>
              <w:t>ásta</w:t>
            </w:r>
            <w:r w:rsidR="001C50FE">
              <w:rPr>
                <w:rFonts w:asciiTheme="minorHAnsi" w:hAnsiTheme="minorHAnsi" w:cs="Arial"/>
                <w:sz w:val="20"/>
                <w:lang w:eastAsia="ar-SA" w:bidi="ar-SA"/>
              </w:rPr>
              <w:t>vbu s oddělovacím relé</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2D01BC" w:rsidRPr="0032177C">
              <w:rPr>
                <w:rFonts w:asciiTheme="minorHAnsi" w:hAnsiTheme="minorHAnsi" w:cs="Arial"/>
                <w:sz w:val="20"/>
                <w:lang w:eastAsia="ar-SA" w:bidi="ar-SA"/>
              </w:rPr>
              <w:t>esílený alternátor</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A</w:t>
            </w:r>
            <w:r w:rsidR="002D01BC" w:rsidRPr="0032177C">
              <w:rPr>
                <w:rFonts w:asciiTheme="minorHAnsi" w:hAnsiTheme="minorHAnsi" w:cs="Arial"/>
                <w:sz w:val="20"/>
                <w:lang w:eastAsia="ar-SA" w:bidi="ar-SA"/>
              </w:rPr>
              <w:t>nténa autorádia včetně min. 4ks repro v</w:t>
            </w:r>
            <w:r w:rsidR="009C3CF2">
              <w:rPr>
                <w:rFonts w:asciiTheme="minorHAnsi" w:hAnsiTheme="minorHAnsi" w:cs="Arial"/>
                <w:sz w:val="20"/>
                <w:lang w:eastAsia="ar-SA" w:bidi="ar-SA"/>
              </w:rPr>
              <w:t> </w:t>
            </w:r>
            <w:r w:rsidR="002D01BC" w:rsidRPr="0032177C">
              <w:rPr>
                <w:rFonts w:asciiTheme="minorHAnsi" w:hAnsiTheme="minorHAnsi" w:cs="Arial"/>
                <w:sz w:val="20"/>
                <w:lang w:eastAsia="ar-SA" w:bidi="ar-SA"/>
              </w:rPr>
              <w:t>kabině</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2D01BC" w:rsidRPr="0032177C">
              <w:rPr>
                <w:rFonts w:asciiTheme="minorHAnsi" w:hAnsiTheme="minorHAnsi" w:cs="Arial"/>
                <w:sz w:val="20"/>
                <w:lang w:eastAsia="ar-SA" w:bidi="ar-SA"/>
              </w:rPr>
              <w:t>entrální zamykání s dálkovým ovládáním, 2 ks funkční klíč, možnost uzamčení vozidla zevnitř z místa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32177C">
              <w:rPr>
                <w:rFonts w:asciiTheme="minorHAnsi" w:hAnsiTheme="minorHAnsi" w:cs="Arial"/>
                <w:sz w:val="20"/>
                <w:lang w:eastAsia="ar-SA" w:bidi="ar-SA"/>
              </w:rPr>
              <w:t>nější zrcátka elektricky nastavitelná a vyhřívaná</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E</w:t>
            </w:r>
            <w:r w:rsidR="002D01BC" w:rsidRPr="00D217DD">
              <w:rPr>
                <w:rFonts w:asciiTheme="minorHAnsi" w:hAnsiTheme="minorHAnsi" w:cs="Arial"/>
                <w:sz w:val="20"/>
                <w:lang w:eastAsia="ar-SA" w:bidi="ar-SA"/>
              </w:rPr>
              <w:t>lektricky</w:t>
            </w:r>
            <w:r w:rsidR="002D01BC" w:rsidRPr="0032177C">
              <w:rPr>
                <w:rFonts w:asciiTheme="minorHAnsi" w:hAnsiTheme="minorHAnsi" w:cs="Arial"/>
                <w:sz w:val="20"/>
                <w:lang w:eastAsia="ar-SA" w:bidi="ar-SA"/>
              </w:rPr>
              <w:t xml:space="preserve"> ovládaná okna vpředu</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2D01BC" w:rsidRPr="0032177C">
              <w:rPr>
                <w:rFonts w:asciiTheme="minorHAnsi" w:hAnsiTheme="minorHAnsi" w:cs="Arial"/>
                <w:sz w:val="20"/>
                <w:lang w:eastAsia="ar-SA" w:bidi="ar-SA"/>
              </w:rPr>
              <w:t xml:space="preserve">arkovací senzory </w:t>
            </w:r>
            <w:r w:rsidR="00B80FFA">
              <w:rPr>
                <w:rFonts w:asciiTheme="minorHAnsi" w:hAnsiTheme="minorHAnsi" w:cs="Arial"/>
                <w:sz w:val="20"/>
                <w:lang w:eastAsia="ar-SA" w:bidi="ar-SA"/>
              </w:rPr>
              <w:t xml:space="preserve">vpředu a </w:t>
            </w:r>
            <w:r w:rsidR="002D01BC" w:rsidRPr="0032177C">
              <w:rPr>
                <w:rFonts w:asciiTheme="minorHAnsi" w:hAnsiTheme="minorHAnsi" w:cs="Arial"/>
                <w:sz w:val="20"/>
                <w:lang w:eastAsia="ar-SA" w:bidi="ar-SA"/>
              </w:rPr>
              <w:t>vzadu</w:t>
            </w:r>
            <w:r w:rsidR="00B80FFA">
              <w:rPr>
                <w:rFonts w:asciiTheme="minorHAnsi" w:hAnsiTheme="minorHAnsi" w:cs="Arial"/>
                <w:sz w:val="20"/>
                <w:lang w:eastAsia="ar-SA" w:bidi="ar-SA"/>
              </w:rPr>
              <w:t xml:space="preserve">, </w:t>
            </w:r>
            <w:r w:rsidR="008A54F1">
              <w:rPr>
                <w:rFonts w:asciiTheme="minorHAnsi" w:hAnsiTheme="minorHAnsi" w:cs="Arial"/>
                <w:sz w:val="20"/>
                <w:lang w:eastAsia="ar-SA" w:bidi="ar-SA"/>
              </w:rPr>
              <w:t>akustické</w:t>
            </w:r>
            <w:r w:rsidR="00B80FFA">
              <w:rPr>
                <w:rFonts w:asciiTheme="minorHAnsi" w:hAnsiTheme="minorHAnsi" w:cs="Arial"/>
                <w:sz w:val="20"/>
                <w:lang w:eastAsia="ar-SA" w:bidi="ar-SA"/>
              </w:rPr>
              <w:t xml:space="preserve"> a optické upozornění </w:t>
            </w:r>
            <w:r w:rsidR="008A54F1">
              <w:rPr>
                <w:rFonts w:asciiTheme="minorHAnsi" w:hAnsiTheme="minorHAnsi" w:cs="Arial"/>
                <w:sz w:val="20"/>
                <w:lang w:eastAsia="ar-SA" w:bidi="ar-SA"/>
              </w:rPr>
              <w:t xml:space="preserve">řidiče </w:t>
            </w:r>
            <w:r w:rsidR="00B80FFA">
              <w:rPr>
                <w:rFonts w:asciiTheme="minorHAnsi" w:hAnsiTheme="minorHAnsi" w:cs="Arial"/>
                <w:sz w:val="20"/>
                <w:lang w:eastAsia="ar-SA" w:bidi="ar-SA"/>
              </w:rPr>
              <w:t>na překážku. Systém dodaný</w:t>
            </w:r>
            <w:r w:rsidR="002D01BC" w:rsidRPr="0032177C">
              <w:rPr>
                <w:rFonts w:asciiTheme="minorHAnsi" w:hAnsiTheme="minorHAnsi" w:cs="Arial"/>
                <w:sz w:val="20"/>
                <w:lang w:eastAsia="ar-SA" w:bidi="ar-SA"/>
              </w:rPr>
              <w:t xml:space="preserve"> výrobcem vozidla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2D01BC" w:rsidRPr="0032177C">
              <w:rPr>
                <w:rFonts w:asciiTheme="minorHAnsi" w:hAnsiTheme="minorHAnsi" w:cs="Arial"/>
                <w:sz w:val="20"/>
                <w:lang w:eastAsia="ar-SA" w:bidi="ar-SA"/>
              </w:rPr>
              <w:t>in. poloautoma</w:t>
            </w:r>
            <w:r w:rsidR="001C50FE">
              <w:rPr>
                <w:rFonts w:asciiTheme="minorHAnsi" w:hAnsiTheme="minorHAnsi" w:cs="Arial"/>
                <w:sz w:val="20"/>
                <w:lang w:eastAsia="ar-SA" w:bidi="ar-SA"/>
              </w:rPr>
              <w:t>tická klimatizace kabiny řidiče</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proofErr w:type="spellStart"/>
            <w:r>
              <w:rPr>
                <w:rFonts w:asciiTheme="minorHAnsi" w:hAnsiTheme="minorHAnsi" w:cs="Arial"/>
                <w:sz w:val="20"/>
                <w:lang w:eastAsia="ar-SA" w:bidi="ar-SA"/>
              </w:rPr>
              <w:t>P</w:t>
            </w:r>
            <w:r w:rsidR="002D01BC" w:rsidRPr="0032177C">
              <w:rPr>
                <w:rFonts w:asciiTheme="minorHAnsi" w:hAnsiTheme="minorHAnsi" w:cs="Arial"/>
                <w:sz w:val="20"/>
                <w:lang w:eastAsia="ar-SA" w:bidi="ar-SA"/>
              </w:rPr>
              <w:t>řihřívač</w:t>
            </w:r>
            <w:proofErr w:type="spellEnd"/>
            <w:r w:rsidR="002D01BC" w:rsidRPr="0032177C">
              <w:rPr>
                <w:rFonts w:asciiTheme="minorHAnsi" w:hAnsiTheme="minorHAnsi" w:cs="Arial"/>
                <w:sz w:val="20"/>
                <w:lang w:eastAsia="ar-SA" w:bidi="ar-SA"/>
              </w:rPr>
              <w:t xml:space="preserve"> motoru naftový s automatickým spouštěním pro ohřev chladicí kapaliny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2D01BC" w:rsidRPr="0002095E">
              <w:rPr>
                <w:rFonts w:asciiTheme="minorHAnsi" w:hAnsiTheme="minorHAnsi" w:cs="Arial"/>
                <w:sz w:val="20"/>
                <w:lang w:eastAsia="ar-SA" w:bidi="ar-SA"/>
              </w:rPr>
              <w:t>nitřní zpětné zrcátko</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D33AF1" w:rsidRPr="0032177C" w:rsidTr="00BE14FD">
        <w:trPr>
          <w:trHeight w:val="20"/>
        </w:trPr>
        <w:tc>
          <w:tcPr>
            <w:tcW w:w="426" w:type="dxa"/>
            <w:shd w:val="clear" w:color="auto" w:fill="auto"/>
            <w:vAlign w:val="center"/>
          </w:tcPr>
          <w:p w:rsidR="00D33AF1" w:rsidRPr="0032177C" w:rsidRDefault="00D33AF1"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D33AF1"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Č</w:t>
            </w:r>
            <w:r w:rsidR="00D33AF1" w:rsidRPr="00444909">
              <w:rPr>
                <w:rFonts w:asciiTheme="minorHAnsi" w:hAnsiTheme="minorHAnsi" w:cs="Arial"/>
                <w:sz w:val="20"/>
                <w:lang w:eastAsia="ar-SA" w:bidi="ar-SA"/>
              </w:rPr>
              <w:t>tecí světlo vpředu</w:t>
            </w:r>
            <w:r w:rsidR="009C3CF2">
              <w:rPr>
                <w:rFonts w:asciiTheme="minorHAnsi" w:hAnsiTheme="minorHAnsi" w:cs="Arial"/>
                <w:sz w:val="20"/>
                <w:lang w:eastAsia="ar-SA" w:bidi="ar-SA"/>
              </w:rPr>
              <w:t>.</w:t>
            </w:r>
          </w:p>
        </w:tc>
        <w:tc>
          <w:tcPr>
            <w:tcW w:w="3543" w:type="dxa"/>
            <w:shd w:val="clear" w:color="auto" w:fill="FFFFCC"/>
            <w:vAlign w:val="center"/>
          </w:tcPr>
          <w:p w:rsidR="00D33AF1" w:rsidRPr="0032177C" w:rsidRDefault="00D33AF1"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444909">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E309F8">
              <w:rPr>
                <w:rFonts w:asciiTheme="minorHAnsi" w:hAnsiTheme="minorHAnsi" w:cs="Arial"/>
                <w:sz w:val="20"/>
                <w:lang w:eastAsia="ar-SA" w:bidi="ar-SA"/>
              </w:rPr>
              <w:t>esílené tlumiče a</w:t>
            </w:r>
            <w:r w:rsidR="00444909">
              <w:rPr>
                <w:rFonts w:asciiTheme="minorHAnsi" w:hAnsiTheme="minorHAnsi" w:cs="Arial"/>
                <w:sz w:val="20"/>
                <w:lang w:eastAsia="ar-SA" w:bidi="ar-SA"/>
              </w:rPr>
              <w:t xml:space="preserve"> pérování</w:t>
            </w:r>
            <w:r w:rsidR="002D01BC" w:rsidRPr="0032177C">
              <w:rPr>
                <w:rFonts w:asciiTheme="minorHAnsi" w:hAnsiTheme="minorHAnsi" w:cs="Arial"/>
                <w:sz w:val="20"/>
                <w:lang w:eastAsia="ar-SA" w:bidi="ar-SA"/>
              </w:rPr>
              <w:t xml:space="preserve"> přední nápravy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0661E" w:rsidRPr="0032177C" w:rsidTr="00BE14FD">
        <w:trPr>
          <w:trHeight w:val="20"/>
        </w:trPr>
        <w:tc>
          <w:tcPr>
            <w:tcW w:w="426" w:type="dxa"/>
            <w:shd w:val="clear" w:color="auto" w:fill="auto"/>
            <w:vAlign w:val="center"/>
          </w:tcPr>
          <w:p w:rsidR="002D01BC" w:rsidRPr="0032177C" w:rsidRDefault="002D01BC"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vAlign w:val="center"/>
          </w:tcPr>
          <w:p w:rsidR="002D01BC" w:rsidRPr="0032177C"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2D01BC" w:rsidRPr="0032177C">
              <w:rPr>
                <w:rFonts w:asciiTheme="minorHAnsi" w:hAnsiTheme="minorHAnsi" w:cs="Arial"/>
                <w:sz w:val="20"/>
                <w:lang w:eastAsia="ar-SA" w:bidi="ar-SA"/>
              </w:rPr>
              <w:t>akování předního a zadního nárazníku v barvě sírově žluté (RAL 1016), lakování výrobcem v 1. stupni výroby</w:t>
            </w:r>
            <w:r w:rsidR="009C3CF2">
              <w:rPr>
                <w:rFonts w:asciiTheme="minorHAnsi" w:hAnsiTheme="minorHAnsi" w:cs="Arial"/>
                <w:sz w:val="20"/>
                <w:lang w:eastAsia="ar-SA" w:bidi="ar-SA"/>
              </w:rPr>
              <w:t>.</w:t>
            </w:r>
          </w:p>
        </w:tc>
        <w:tc>
          <w:tcPr>
            <w:tcW w:w="3543" w:type="dxa"/>
            <w:shd w:val="clear" w:color="auto" w:fill="FFFFCC"/>
            <w:vAlign w:val="center"/>
          </w:tcPr>
          <w:p w:rsidR="002D01BC" w:rsidRPr="0032177C" w:rsidRDefault="002D01BC"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92565E" w:rsidRPr="0092565E">
              <w:rPr>
                <w:rFonts w:asciiTheme="minorHAnsi" w:hAnsiTheme="minorHAnsi" w:cs="Arial"/>
                <w:sz w:val="20"/>
                <w:lang w:eastAsia="ar-SA" w:bidi="ar-SA"/>
              </w:rPr>
              <w:t>sazení vozidla typem pneumatik odpovídajícím zatížení jednotlivých náprav</w:t>
            </w:r>
            <w:r w:rsidR="00CF778A">
              <w:rPr>
                <w:rFonts w:asciiTheme="minorHAnsi" w:hAnsiTheme="minorHAnsi" w:cs="Arial"/>
                <w:sz w:val="20"/>
                <w:lang w:eastAsia="ar-SA" w:bidi="ar-SA"/>
              </w:rPr>
              <w:t>, středové kryty kol</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lnohodnotné rezervní kolo včetně heveru a klíče na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92565E" w:rsidRPr="0092565E">
              <w:rPr>
                <w:rFonts w:asciiTheme="minorHAnsi" w:hAnsiTheme="minorHAnsi" w:cs="Arial"/>
                <w:sz w:val="20"/>
                <w:lang w:eastAsia="ar-SA" w:bidi="ar-SA"/>
              </w:rPr>
              <w:t> ohledem na podmínky při budoucím provozování vozidla, zadavatel požaduje dodání vozidla na celoročních pneumatikách schváleného typu, včetně rezervního kola</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4257AD" w:rsidRPr="0032177C" w:rsidTr="00BE14FD">
        <w:trPr>
          <w:trHeight w:val="20"/>
        </w:trPr>
        <w:tc>
          <w:tcPr>
            <w:tcW w:w="426" w:type="dxa"/>
            <w:shd w:val="clear" w:color="auto" w:fill="auto"/>
            <w:vAlign w:val="center"/>
          </w:tcPr>
          <w:p w:rsidR="004257AD" w:rsidRPr="0032177C" w:rsidRDefault="004257AD"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4257AD"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257AD" w:rsidRPr="004257AD">
              <w:rPr>
                <w:rFonts w:asciiTheme="minorHAnsi" w:hAnsiTheme="minorHAnsi" w:cs="Arial"/>
                <w:sz w:val="20"/>
                <w:lang w:eastAsia="ar-SA" w:bidi="ar-SA"/>
              </w:rPr>
              <w:t>ada 5 ks zimních kol schváleného typu, kola a pneumatiky odpovídající zatížení jednotlivých náprav po instalaci zástavby</w:t>
            </w:r>
            <w:r w:rsidR="009C3CF2">
              <w:rPr>
                <w:rFonts w:asciiTheme="minorHAnsi" w:hAnsiTheme="minorHAnsi" w:cs="Arial"/>
                <w:sz w:val="20"/>
                <w:lang w:eastAsia="ar-SA" w:bidi="ar-SA"/>
              </w:rPr>
              <w:t>.</w:t>
            </w:r>
          </w:p>
        </w:tc>
        <w:tc>
          <w:tcPr>
            <w:tcW w:w="3543" w:type="dxa"/>
            <w:shd w:val="clear" w:color="auto" w:fill="FFFFCC"/>
            <w:vAlign w:val="center"/>
          </w:tcPr>
          <w:p w:rsidR="004257AD" w:rsidRPr="0032177C" w:rsidRDefault="004257AD"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E27C91">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E309F8" w:rsidRPr="00E309F8">
              <w:rPr>
                <w:rFonts w:asciiTheme="minorHAnsi" w:hAnsiTheme="minorHAnsi" w:cs="Arial"/>
                <w:sz w:val="20"/>
                <w:lang w:eastAsia="ar-SA" w:bidi="ar-SA"/>
              </w:rPr>
              <w:t xml:space="preserve">alubní </w:t>
            </w:r>
            <w:proofErr w:type="spellStart"/>
            <w:r w:rsidR="00E309F8" w:rsidRPr="00E309F8">
              <w:rPr>
                <w:rFonts w:asciiTheme="minorHAnsi" w:hAnsiTheme="minorHAnsi" w:cs="Arial"/>
                <w:sz w:val="20"/>
                <w:lang w:eastAsia="ar-SA" w:bidi="ar-SA"/>
              </w:rPr>
              <w:t>infotainment</w:t>
            </w:r>
            <w:proofErr w:type="spellEnd"/>
            <w:r w:rsidR="00E309F8">
              <w:rPr>
                <w:rFonts w:asciiTheme="minorHAnsi" w:hAnsiTheme="minorHAnsi" w:cs="Arial"/>
                <w:sz w:val="20"/>
                <w:lang w:eastAsia="ar-SA" w:bidi="ar-SA"/>
              </w:rPr>
              <w:t xml:space="preserve"> s</w:t>
            </w:r>
            <w:r w:rsidR="00E309F8" w:rsidRPr="00E309F8">
              <w:rPr>
                <w:rFonts w:asciiTheme="minorHAnsi" w:hAnsiTheme="minorHAnsi" w:cs="Arial"/>
                <w:sz w:val="20"/>
                <w:lang w:eastAsia="ar-SA" w:bidi="ar-SA"/>
              </w:rPr>
              <w:t xml:space="preserve"> </w:t>
            </w:r>
            <w:r w:rsidR="00E309F8">
              <w:rPr>
                <w:rFonts w:asciiTheme="minorHAnsi" w:hAnsiTheme="minorHAnsi" w:cs="Arial"/>
                <w:sz w:val="20"/>
                <w:lang w:eastAsia="ar-SA" w:bidi="ar-SA"/>
              </w:rPr>
              <w:t>autorádiem</w:t>
            </w:r>
            <w:r w:rsidR="001C50FE">
              <w:rPr>
                <w:rFonts w:asciiTheme="minorHAnsi" w:hAnsiTheme="minorHAnsi" w:cs="Arial"/>
                <w:sz w:val="20"/>
                <w:lang w:eastAsia="ar-SA" w:bidi="ar-SA"/>
              </w:rPr>
              <w:t xml:space="preserve"> s min. 6</w:t>
            </w:r>
            <w:r w:rsidR="0092565E" w:rsidRPr="0092565E">
              <w:rPr>
                <w:rFonts w:asciiTheme="minorHAnsi" w:hAnsiTheme="minorHAnsi" w:cs="Arial"/>
                <w:sz w:val="20"/>
                <w:lang w:eastAsia="ar-SA" w:bidi="ar-SA"/>
              </w:rPr>
              <w:t xml:space="preserve">“ barevným displejem, originální </w:t>
            </w:r>
            <w:proofErr w:type="spellStart"/>
            <w:r w:rsidR="00E27C91" w:rsidRPr="00E27C91">
              <w:rPr>
                <w:rFonts w:asciiTheme="minorHAnsi" w:hAnsiTheme="minorHAnsi" w:cs="Arial"/>
                <w:sz w:val="20"/>
                <w:lang w:eastAsia="ar-SA" w:bidi="ar-SA"/>
              </w:rPr>
              <w:t>infotainment</w:t>
            </w:r>
            <w:proofErr w:type="spellEnd"/>
            <w:r w:rsidR="00E27C91" w:rsidRPr="00E27C91">
              <w:rPr>
                <w:rFonts w:asciiTheme="minorHAnsi" w:hAnsiTheme="minorHAnsi" w:cs="Arial"/>
                <w:sz w:val="20"/>
                <w:lang w:eastAsia="ar-SA" w:bidi="ar-SA"/>
              </w:rPr>
              <w:t xml:space="preserve"> </w:t>
            </w:r>
            <w:r w:rsidR="00E27C91">
              <w:rPr>
                <w:rFonts w:asciiTheme="minorHAnsi" w:hAnsiTheme="minorHAnsi" w:cs="Arial"/>
                <w:sz w:val="20"/>
                <w:lang w:eastAsia="ar-SA" w:bidi="ar-SA"/>
              </w:rPr>
              <w:t xml:space="preserve">s </w:t>
            </w:r>
            <w:r w:rsidR="0092565E" w:rsidRPr="0092565E">
              <w:rPr>
                <w:rFonts w:asciiTheme="minorHAnsi" w:hAnsiTheme="minorHAnsi" w:cs="Arial"/>
                <w:sz w:val="20"/>
                <w:lang w:eastAsia="ar-SA" w:bidi="ar-SA"/>
              </w:rPr>
              <w:t>autorádi</w:t>
            </w:r>
            <w:r w:rsidR="00E27C91">
              <w:rPr>
                <w:rFonts w:asciiTheme="minorHAnsi" w:hAnsiTheme="minorHAnsi" w:cs="Arial"/>
                <w:sz w:val="20"/>
                <w:lang w:eastAsia="ar-SA" w:bidi="ar-SA"/>
              </w:rPr>
              <w:t>em</w:t>
            </w:r>
            <w:r w:rsidR="0092565E" w:rsidRPr="0092565E">
              <w:rPr>
                <w:rFonts w:asciiTheme="minorHAnsi" w:hAnsiTheme="minorHAnsi" w:cs="Arial"/>
                <w:sz w:val="20"/>
                <w:lang w:eastAsia="ar-SA" w:bidi="ar-SA"/>
              </w:rPr>
              <w:t xml:space="preserve"> od výrobce vozidla v 1. stupni výroby, USB vstup</w:t>
            </w:r>
            <w:r w:rsidR="00CF778A">
              <w:rPr>
                <w:rFonts w:asciiTheme="minorHAnsi" w:hAnsiTheme="minorHAnsi" w:cs="Arial"/>
                <w:sz w:val="20"/>
                <w:lang w:eastAsia="ar-SA" w:bidi="ar-SA"/>
              </w:rPr>
              <w:t xml:space="preserve">, </w:t>
            </w:r>
            <w:proofErr w:type="spellStart"/>
            <w:r w:rsidR="00CF778A">
              <w:rPr>
                <w:rFonts w:asciiTheme="minorHAnsi" w:hAnsiTheme="minorHAnsi" w:cs="Arial"/>
                <w:sz w:val="20"/>
                <w:lang w:eastAsia="ar-SA" w:bidi="ar-SA"/>
              </w:rPr>
              <w:t>bluetooth</w:t>
            </w:r>
            <w:proofErr w:type="spellEnd"/>
            <w:r w:rsidR="00CF778A">
              <w:rPr>
                <w:rFonts w:asciiTheme="minorHAnsi" w:hAnsiTheme="minorHAnsi" w:cs="Arial"/>
                <w:sz w:val="20"/>
                <w:lang w:eastAsia="ar-SA" w:bidi="ar-SA"/>
              </w:rPr>
              <w:t xml:space="preserve"> telefonování</w:t>
            </w:r>
            <w:r w:rsidR="00E27C91">
              <w:rPr>
                <w:rFonts w:asciiTheme="minorHAnsi" w:hAnsiTheme="minorHAnsi" w:cs="Arial"/>
                <w:sz w:val="20"/>
                <w:lang w:eastAsia="ar-SA" w:bidi="ar-SA"/>
              </w:rPr>
              <w:t xml:space="preserve">. </w:t>
            </w:r>
            <w:r w:rsidR="00E27C91" w:rsidRPr="00E27C91">
              <w:rPr>
                <w:rFonts w:asciiTheme="minorHAnsi" w:hAnsiTheme="minorHAnsi" w:cs="Arial"/>
                <w:sz w:val="20"/>
                <w:lang w:eastAsia="ar-SA" w:bidi="ar-SA"/>
              </w:rPr>
              <w:t>Komunikac</w:t>
            </w:r>
            <w:r w:rsidR="00E27C91">
              <w:rPr>
                <w:rFonts w:asciiTheme="minorHAnsi" w:hAnsiTheme="minorHAnsi" w:cs="Arial"/>
                <w:sz w:val="20"/>
                <w:lang w:eastAsia="ar-SA" w:bidi="ar-SA"/>
              </w:rPr>
              <w:t xml:space="preserve">e </w:t>
            </w:r>
            <w:proofErr w:type="spellStart"/>
            <w:r w:rsidR="00E27C91">
              <w:rPr>
                <w:rFonts w:asciiTheme="minorHAnsi" w:hAnsiTheme="minorHAnsi" w:cs="Arial"/>
                <w:sz w:val="20"/>
                <w:lang w:eastAsia="ar-SA" w:bidi="ar-SA"/>
              </w:rPr>
              <w:t>infotainmentu</w:t>
            </w:r>
            <w:proofErr w:type="spellEnd"/>
            <w:r w:rsidR="00E27C91">
              <w:rPr>
                <w:rFonts w:asciiTheme="minorHAnsi" w:hAnsiTheme="minorHAnsi" w:cs="Arial"/>
                <w:sz w:val="20"/>
                <w:lang w:eastAsia="ar-SA" w:bidi="ar-SA"/>
              </w:rPr>
              <w:t xml:space="preserve"> v českém jazyce</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92565E" w:rsidRPr="0092565E">
              <w:rPr>
                <w:rFonts w:asciiTheme="minorHAnsi" w:hAnsiTheme="minorHAnsi" w:cs="Arial"/>
                <w:sz w:val="20"/>
                <w:lang w:eastAsia="ar-SA" w:bidi="ar-SA"/>
              </w:rPr>
              <w:t>ontrola poklesu tlaku vzduchu v</w:t>
            </w:r>
            <w:r w:rsidR="009C3CF2">
              <w:rPr>
                <w:rFonts w:asciiTheme="minorHAnsi" w:hAnsiTheme="minorHAnsi" w:cs="Arial"/>
                <w:sz w:val="20"/>
                <w:lang w:eastAsia="ar-SA" w:bidi="ar-SA"/>
              </w:rPr>
              <w:t> </w:t>
            </w:r>
            <w:r w:rsidR="0092565E" w:rsidRPr="0092565E">
              <w:rPr>
                <w:rFonts w:asciiTheme="minorHAnsi" w:hAnsiTheme="minorHAnsi" w:cs="Arial"/>
                <w:sz w:val="20"/>
                <w:lang w:eastAsia="ar-SA" w:bidi="ar-SA"/>
              </w:rPr>
              <w:t>pneumatikách</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bookmarkStart w:id="3" w:name="OLE_LINK1"/>
            <w:bookmarkStart w:id="4" w:name="OLE_LINK2"/>
            <w:r>
              <w:rPr>
                <w:rFonts w:asciiTheme="minorHAnsi" w:hAnsiTheme="minorHAnsi" w:cs="Arial"/>
                <w:sz w:val="20"/>
                <w:lang w:eastAsia="ar-SA" w:bidi="ar-SA"/>
              </w:rPr>
              <w:t>K</w:t>
            </w:r>
            <w:r w:rsidR="0092565E" w:rsidRPr="009C122B">
              <w:rPr>
                <w:rFonts w:asciiTheme="minorHAnsi" w:hAnsiTheme="minorHAnsi" w:cs="Arial"/>
                <w:sz w:val="20"/>
                <w:lang w:eastAsia="ar-SA" w:bidi="ar-SA"/>
              </w:rPr>
              <w:t>ontrola opotřebení brzdového obložení obou náprav</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bookmarkEnd w:id="3"/>
        <w:bookmarkEnd w:id="4"/>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92565E" w:rsidRPr="0092565E">
              <w:rPr>
                <w:rFonts w:asciiTheme="minorHAnsi" w:hAnsiTheme="minorHAnsi" w:cs="Arial"/>
                <w:sz w:val="20"/>
                <w:lang w:eastAsia="ar-SA" w:bidi="ar-SA"/>
              </w:rPr>
              <w:t>alivová nádrž min. 80 lit.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rPr>
                <w:rFonts w:asciiTheme="minorHAnsi" w:hAnsiTheme="minorHAnsi" w:cs="Arial"/>
                <w:sz w:val="20"/>
                <w:lang w:eastAsia="ar-SA" w:bidi="ar-SA"/>
              </w:rPr>
            </w:pPr>
          </w:p>
        </w:tc>
        <w:tc>
          <w:tcPr>
            <w:tcW w:w="6379" w:type="dxa"/>
            <w:shd w:val="clear" w:color="auto" w:fill="auto"/>
          </w:tcPr>
          <w:p w:rsidR="0092565E" w:rsidRPr="0092565E" w:rsidRDefault="00C82A5B" w:rsidP="00043E3B">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92565E" w:rsidRPr="0092565E">
              <w:rPr>
                <w:rFonts w:asciiTheme="minorHAnsi" w:hAnsiTheme="minorHAnsi" w:cs="Arial"/>
                <w:sz w:val="20"/>
                <w:lang w:eastAsia="ar-SA" w:bidi="ar-SA"/>
              </w:rPr>
              <w:t>ultifunkční elektronické rozhraní pro připojení externích za</w:t>
            </w:r>
            <w:r w:rsidR="00A27276">
              <w:rPr>
                <w:rFonts w:asciiTheme="minorHAnsi" w:hAnsiTheme="minorHAnsi" w:cs="Arial"/>
                <w:sz w:val="20"/>
                <w:lang w:eastAsia="ar-SA" w:bidi="ar-SA"/>
              </w:rPr>
              <w:t>řízení dodavatele zdravotnické z</w:t>
            </w:r>
            <w:r w:rsidR="0092565E" w:rsidRPr="0092565E">
              <w:rPr>
                <w:rFonts w:asciiTheme="minorHAnsi" w:hAnsiTheme="minorHAnsi" w:cs="Arial"/>
                <w:sz w:val="20"/>
                <w:lang w:eastAsia="ar-SA" w:bidi="ar-SA"/>
              </w:rPr>
              <w:t>ástavby</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92565E" w:rsidRPr="0032177C" w:rsidTr="00BE14FD">
        <w:trPr>
          <w:trHeight w:val="20"/>
        </w:trPr>
        <w:tc>
          <w:tcPr>
            <w:tcW w:w="426" w:type="dxa"/>
            <w:shd w:val="clear" w:color="auto" w:fill="auto"/>
            <w:vAlign w:val="center"/>
          </w:tcPr>
          <w:p w:rsidR="0092565E" w:rsidRPr="0032177C" w:rsidRDefault="0092565E" w:rsidP="00043E3B">
            <w:pPr>
              <w:widowControl/>
              <w:numPr>
                <w:ilvl w:val="0"/>
                <w:numId w:val="9"/>
              </w:numPr>
              <w:spacing w:before="20" w:after="20"/>
              <w:ind w:left="360"/>
              <w:jc w:val="both"/>
              <w:rPr>
                <w:rFonts w:asciiTheme="minorHAnsi" w:hAnsiTheme="minorHAnsi" w:cs="Arial"/>
                <w:sz w:val="20"/>
                <w:lang w:eastAsia="ar-SA" w:bidi="ar-SA"/>
              </w:rPr>
            </w:pPr>
          </w:p>
        </w:tc>
        <w:tc>
          <w:tcPr>
            <w:tcW w:w="6379" w:type="dxa"/>
            <w:shd w:val="clear" w:color="auto" w:fill="auto"/>
          </w:tcPr>
          <w:p w:rsidR="0092565E" w:rsidRPr="0092565E" w:rsidRDefault="00C82A5B" w:rsidP="000E0C38">
            <w:pPr>
              <w:widowControl/>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92565E" w:rsidRPr="0092565E">
              <w:rPr>
                <w:rFonts w:asciiTheme="minorHAnsi" w:hAnsiTheme="minorHAnsi" w:cs="Arial"/>
                <w:sz w:val="20"/>
                <w:lang w:eastAsia="ar-SA" w:bidi="ar-SA"/>
              </w:rPr>
              <w:t>ýbava: 2 ks výstražný trojúhelník, sada náhradních žárovek a p</w:t>
            </w:r>
            <w:r w:rsidR="0060785A">
              <w:rPr>
                <w:rFonts w:asciiTheme="minorHAnsi" w:hAnsiTheme="minorHAnsi" w:cs="Arial"/>
                <w:sz w:val="20"/>
                <w:lang w:eastAsia="ar-SA" w:bidi="ar-SA"/>
              </w:rPr>
              <w:t xml:space="preserve">ojistek, tažné lano s háky min. </w:t>
            </w:r>
            <w:r w:rsidR="0092565E" w:rsidRPr="0092565E">
              <w:rPr>
                <w:rFonts w:asciiTheme="minorHAnsi" w:hAnsiTheme="minorHAnsi" w:cs="Arial"/>
                <w:sz w:val="20"/>
                <w:lang w:eastAsia="ar-SA" w:bidi="ar-SA"/>
              </w:rPr>
              <w:t>4 t, výstražná vesta oranžová, gumové koberce v kabině řidiče, 2 ks zakládací klín</w:t>
            </w:r>
            <w:r w:rsidR="000E0C38">
              <w:rPr>
                <w:rFonts w:asciiTheme="minorHAnsi" w:hAnsiTheme="minorHAnsi" w:cs="Arial"/>
                <w:sz w:val="20"/>
                <w:lang w:eastAsia="ar-SA" w:bidi="ar-SA"/>
              </w:rPr>
              <w:t xml:space="preserve"> s držákem včetně jejich montáže, 2 páry pracovních rukavic</w:t>
            </w:r>
            <w:r w:rsidR="009C3CF2">
              <w:rPr>
                <w:rFonts w:asciiTheme="minorHAnsi" w:hAnsiTheme="minorHAnsi" w:cs="Arial"/>
                <w:sz w:val="20"/>
                <w:lang w:eastAsia="ar-SA" w:bidi="ar-SA"/>
              </w:rPr>
              <w:t>.</w:t>
            </w:r>
          </w:p>
        </w:tc>
        <w:tc>
          <w:tcPr>
            <w:tcW w:w="3543" w:type="dxa"/>
            <w:shd w:val="clear" w:color="auto" w:fill="FFFFCC"/>
            <w:vAlign w:val="center"/>
          </w:tcPr>
          <w:p w:rsidR="0092565E" w:rsidRPr="0032177C" w:rsidRDefault="0092565E" w:rsidP="00043E3B">
            <w:pPr>
              <w:widowControl/>
              <w:suppressAutoHyphens w:val="0"/>
              <w:spacing w:before="20" w:after="20"/>
              <w:rPr>
                <w:rFonts w:asciiTheme="minorHAnsi" w:hAnsiTheme="minorHAnsi" w:cs="Arial"/>
                <w:sz w:val="20"/>
                <w:lang w:eastAsia="ar-SA" w:bidi="ar-SA"/>
              </w:rPr>
            </w:pPr>
          </w:p>
        </w:tc>
      </w:tr>
      <w:tr w:rsidR="00A00818" w:rsidRPr="0032177C" w:rsidTr="00043E3B">
        <w:trPr>
          <w:trHeight w:val="20"/>
        </w:trPr>
        <w:tc>
          <w:tcPr>
            <w:tcW w:w="10348" w:type="dxa"/>
            <w:gridSpan w:val="3"/>
            <w:shd w:val="clear" w:color="auto" w:fill="auto"/>
            <w:vAlign w:val="center"/>
          </w:tcPr>
          <w:p w:rsidR="00A00818" w:rsidRPr="0032177C" w:rsidRDefault="00A00818" w:rsidP="00043E3B">
            <w:pPr>
              <w:widowControl/>
              <w:suppressAutoHyphens w:val="0"/>
              <w:spacing w:before="20" w:after="20"/>
              <w:rPr>
                <w:rFonts w:asciiTheme="minorHAnsi" w:hAnsiTheme="minorHAnsi" w:cs="Arial"/>
                <w:b/>
                <w:i/>
                <w:sz w:val="20"/>
                <w:lang w:eastAsia="ar-SA" w:bidi="ar-SA"/>
              </w:rPr>
            </w:pPr>
            <w:proofErr w:type="spellStart"/>
            <w:r w:rsidRPr="0032177C">
              <w:rPr>
                <w:rFonts w:asciiTheme="minorHAnsi" w:hAnsiTheme="minorHAnsi" w:cs="Arial"/>
                <w:b/>
                <w:i/>
                <w:sz w:val="20"/>
                <w:lang w:eastAsia="ar-SA" w:bidi="ar-SA"/>
              </w:rPr>
              <w:t>Pozn</w:t>
            </w:r>
            <w:proofErr w:type="spellEnd"/>
            <w:r w:rsidRPr="0032177C">
              <w:rPr>
                <w:rFonts w:asciiTheme="minorHAnsi" w:hAnsiTheme="minorHAnsi" w:cs="Arial"/>
                <w:b/>
                <w:i/>
                <w:sz w:val="20"/>
                <w:lang w:eastAsia="ar-SA" w:bidi="ar-SA"/>
              </w:rPr>
              <w:t>: Veškeré výše uvedené hodnoty a parametry jsou získány z běžně dostupných informačních zdrojů výrobců jednotlivých vozidel. Zadavatel nenese odpovědnost za případné chyby v těchto informačních zdrojích</w:t>
            </w:r>
            <w:r w:rsidR="00C82A5B">
              <w:rPr>
                <w:rFonts w:asciiTheme="minorHAnsi" w:hAnsiTheme="minorHAnsi" w:cs="Arial"/>
                <w:b/>
                <w:i/>
                <w:sz w:val="20"/>
                <w:lang w:eastAsia="ar-SA" w:bidi="ar-SA"/>
              </w:rPr>
              <w:t>.</w:t>
            </w:r>
          </w:p>
        </w:tc>
      </w:tr>
    </w:tbl>
    <w:p w:rsidR="002D01BC" w:rsidRPr="0032177C" w:rsidRDefault="009E271F" w:rsidP="00043E3B">
      <w:pPr>
        <w:pStyle w:val="Nadpis1"/>
      </w:pPr>
      <w:r>
        <w:lastRenderedPageBreak/>
        <w:t>Sanitní z</w:t>
      </w:r>
      <w:r w:rsidR="002D01BC" w:rsidRPr="0032177C">
        <w:t>ástavba</w:t>
      </w:r>
      <w:r>
        <w:t xml:space="preserve"> (2. stupeň výroby sanitního vozidla)</w:t>
      </w:r>
    </w:p>
    <w:tbl>
      <w:tblPr>
        <w:tblStyle w:val="Mkatabulky"/>
        <w:tblW w:w="10348" w:type="dxa"/>
        <w:tblInd w:w="-34" w:type="dxa"/>
        <w:tblLook w:val="04A0" w:firstRow="1" w:lastRow="0" w:firstColumn="1" w:lastColumn="0" w:noHBand="0" w:noVBand="1"/>
      </w:tblPr>
      <w:tblGrid>
        <w:gridCol w:w="426"/>
        <w:gridCol w:w="6379"/>
        <w:gridCol w:w="3543"/>
      </w:tblGrid>
      <w:tr w:rsidR="0090661E" w:rsidRPr="0032177C" w:rsidTr="00BE14FD">
        <w:trPr>
          <w:trHeight w:val="20"/>
        </w:trPr>
        <w:tc>
          <w:tcPr>
            <w:tcW w:w="6805" w:type="dxa"/>
            <w:gridSpan w:val="2"/>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90661E" w:rsidRPr="0032177C" w:rsidRDefault="0090661E"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CF778A" w:rsidRPr="0032177C" w:rsidTr="00BE14FD">
        <w:trPr>
          <w:trHeight w:val="20"/>
        </w:trPr>
        <w:tc>
          <w:tcPr>
            <w:tcW w:w="426" w:type="dxa"/>
            <w:shd w:val="clear" w:color="auto" w:fill="auto"/>
            <w:vAlign w:val="center"/>
          </w:tcPr>
          <w:p w:rsidR="00CF778A" w:rsidRPr="0032177C" w:rsidRDefault="00CF778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CF778A"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CF778A" w:rsidRPr="00311346">
              <w:rPr>
                <w:rFonts w:asciiTheme="minorHAnsi" w:hAnsiTheme="minorHAnsi" w:cs="Arial"/>
                <w:sz w:val="20"/>
                <w:lang w:eastAsia="ar-SA" w:bidi="ar-SA"/>
              </w:rPr>
              <w:t>eškeré komponenty</w:t>
            </w:r>
            <w:r w:rsidR="00CF778A">
              <w:rPr>
                <w:rFonts w:asciiTheme="minorHAnsi" w:hAnsiTheme="minorHAnsi" w:cs="Arial"/>
                <w:sz w:val="20"/>
                <w:lang w:eastAsia="ar-SA" w:bidi="ar-SA"/>
              </w:rPr>
              <w:t xml:space="preserve"> zástavby ambulantního prostoru musí být dodány</w:t>
            </w:r>
            <w:r w:rsidR="00354DCC">
              <w:rPr>
                <w:rFonts w:asciiTheme="minorHAnsi" w:hAnsiTheme="minorHAnsi" w:cs="Arial"/>
                <w:sz w:val="20"/>
                <w:lang w:eastAsia="ar-SA" w:bidi="ar-SA"/>
              </w:rPr>
              <w:t xml:space="preserve"> a namontovány v souladu s ilustrativním nákresem (příloha TS č. 1)</w:t>
            </w:r>
            <w:r w:rsidR="002519EE">
              <w:rPr>
                <w:rFonts w:asciiTheme="minorHAnsi" w:hAnsiTheme="minorHAnsi" w:cs="Arial"/>
                <w:sz w:val="20"/>
                <w:lang w:eastAsia="ar-SA" w:bidi="ar-SA"/>
              </w:rPr>
              <w:t>.</w:t>
            </w:r>
          </w:p>
        </w:tc>
        <w:tc>
          <w:tcPr>
            <w:tcW w:w="3543" w:type="dxa"/>
            <w:shd w:val="clear" w:color="auto" w:fill="FFFFCC"/>
            <w:vAlign w:val="center"/>
          </w:tcPr>
          <w:p w:rsidR="00CF778A" w:rsidRPr="00043E3B" w:rsidRDefault="00CF778A"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836D76">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limatizace ambulantního prostoru napojená na klimatizaci v kabině řidiče</w:t>
            </w:r>
            <w:r w:rsidR="00354DCC">
              <w:rPr>
                <w:rFonts w:asciiTheme="minorHAnsi" w:hAnsiTheme="minorHAnsi" w:cs="Arial"/>
                <w:sz w:val="20"/>
                <w:lang w:eastAsia="ar-SA" w:bidi="ar-SA"/>
              </w:rPr>
              <w:t xml:space="preserve">. Ovládání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00354DCC" w:rsidRPr="00451DF2">
              <w:rPr>
                <w:rFonts w:asciiTheme="minorHAnsi" w:hAnsiTheme="minorHAnsi" w:cs="Arial"/>
                <w:b/>
                <w:sz w:val="20"/>
                <w:lang w:eastAsia="ar-SA" w:bidi="ar-SA"/>
              </w:rPr>
              <w:t>Dodavatel vyjádření doloží v</w:t>
            </w:r>
            <w:r w:rsidR="002519EE">
              <w:rPr>
                <w:rFonts w:asciiTheme="minorHAnsi" w:hAnsiTheme="minorHAnsi" w:cs="Arial"/>
                <w:b/>
                <w:sz w:val="20"/>
                <w:lang w:eastAsia="ar-SA" w:bidi="ar-SA"/>
              </w:rPr>
              <w:t> </w:t>
            </w:r>
            <w:r w:rsidR="00354DCC" w:rsidRPr="00451DF2">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cs="Arial"/>
                <w:sz w:val="20"/>
                <w:lang w:eastAsia="ar-SA"/>
              </w:rPr>
            </w:pPr>
            <w:r>
              <w:rPr>
                <w:rFonts w:asciiTheme="minorHAnsi" w:hAnsiTheme="minorHAnsi" w:cs="Arial"/>
                <w:sz w:val="20"/>
                <w:lang w:eastAsia="ar-SA" w:bidi="ar-SA"/>
              </w:rPr>
              <w:t>K</w:t>
            </w:r>
            <w:r w:rsidR="00A36914" w:rsidRPr="00A36914">
              <w:rPr>
                <w:rFonts w:asciiTheme="minorHAnsi" w:hAnsiTheme="minorHAnsi" w:cs="Arial"/>
                <w:sz w:val="20"/>
                <w:lang w:eastAsia="ar-SA" w:bidi="ar-SA"/>
              </w:rPr>
              <w:t>onzole na palubní d</w:t>
            </w:r>
            <w:r w:rsidR="00E27C91">
              <w:rPr>
                <w:rFonts w:asciiTheme="minorHAnsi" w:hAnsiTheme="minorHAnsi" w:cs="Arial"/>
                <w:sz w:val="20"/>
                <w:lang w:eastAsia="ar-SA" w:bidi="ar-SA"/>
              </w:rPr>
              <w:t>esce pro přídavné vypínače, konz</w:t>
            </w:r>
            <w:r w:rsidR="00A36914" w:rsidRPr="00A36914">
              <w:rPr>
                <w:rFonts w:asciiTheme="minorHAnsi" w:hAnsiTheme="minorHAnsi" w:cs="Arial"/>
                <w:sz w:val="20"/>
                <w:lang w:eastAsia="ar-SA" w:bidi="ar-SA"/>
              </w:rPr>
              <w:t xml:space="preserve">ole nesmí omezovat </w:t>
            </w:r>
            <w:r w:rsidR="00A36914" w:rsidRPr="002519EE">
              <w:rPr>
                <w:rFonts w:asciiTheme="minorHAnsi" w:hAnsiTheme="minorHAnsi" w:cs="Arial"/>
                <w:sz w:val="20"/>
                <w:lang w:eastAsia="ar-SA" w:bidi="ar-SA"/>
              </w:rPr>
              <w:t>výhled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4274A6" w:rsidRDefault="00C82A5B" w:rsidP="004274A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36914" w:rsidRPr="00A36914">
              <w:rPr>
                <w:rFonts w:asciiTheme="minorHAnsi" w:hAnsiTheme="minorHAnsi" w:cs="Arial"/>
                <w:sz w:val="20"/>
                <w:lang w:eastAsia="ar-SA" w:bidi="ar-SA"/>
              </w:rPr>
              <w:t>adní náprava pneumaticky odpružená, min. tři polohy nastavení výšky vozidla, ovládání v dosahu řidiče</w:t>
            </w:r>
            <w:r w:rsidR="004274A6">
              <w:rPr>
                <w:rFonts w:asciiTheme="minorHAnsi" w:hAnsiTheme="minorHAnsi" w:cs="Arial"/>
                <w:sz w:val="20"/>
                <w:lang w:eastAsia="ar-SA" w:bidi="ar-SA"/>
              </w:rPr>
              <w:t>. V</w:t>
            </w:r>
            <w:r w:rsidR="004274A6" w:rsidRPr="004274A6">
              <w:rPr>
                <w:rFonts w:asciiTheme="minorHAnsi" w:hAnsiTheme="minorHAnsi" w:cs="Arial"/>
                <w:sz w:val="20"/>
                <w:lang w:eastAsia="ar-SA" w:bidi="ar-SA"/>
              </w:rPr>
              <w:t xml:space="preserve">zduchové odpružení zadní nápravy </w:t>
            </w:r>
            <w:r w:rsidR="004274A6">
              <w:rPr>
                <w:rFonts w:asciiTheme="minorHAnsi" w:hAnsiTheme="minorHAnsi" w:cs="Arial"/>
                <w:sz w:val="20"/>
                <w:lang w:eastAsia="ar-SA" w:bidi="ar-SA"/>
              </w:rPr>
              <w:t>musí být</w:t>
            </w:r>
            <w:r w:rsidR="004274A6" w:rsidRPr="004274A6">
              <w:rPr>
                <w:rFonts w:asciiTheme="minorHAnsi" w:hAnsiTheme="minorHAnsi" w:cs="Arial"/>
                <w:sz w:val="20"/>
                <w:lang w:eastAsia="ar-SA" w:bidi="ar-SA"/>
              </w:rPr>
              <w:t xml:space="preserve"> funkční minimálně 20 minut po </w:t>
            </w:r>
            <w:r w:rsidR="0099566C">
              <w:rPr>
                <w:rFonts w:asciiTheme="minorHAnsi" w:hAnsiTheme="minorHAnsi" w:cs="Arial"/>
                <w:sz w:val="20"/>
                <w:lang w:eastAsia="ar-SA" w:bidi="ar-SA"/>
              </w:rPr>
              <w:t>vypnutí motoru a vytažení klíčku</w:t>
            </w:r>
            <w:r w:rsidR="004274A6" w:rsidRPr="004274A6">
              <w:rPr>
                <w:rFonts w:asciiTheme="minorHAnsi" w:hAnsiTheme="minorHAnsi" w:cs="Arial"/>
                <w:sz w:val="20"/>
                <w:lang w:eastAsia="ar-SA" w:bidi="ar-SA"/>
              </w:rPr>
              <w:t xml:space="preserve"> ze startovací skříňky vozidla</w:t>
            </w:r>
            <w:r w:rsidR="004274A6">
              <w:rPr>
                <w:rFonts w:asciiTheme="minorHAnsi" w:hAnsiTheme="minorHAnsi" w:cs="Arial"/>
                <w:sz w:val="20"/>
                <w:lang w:eastAsia="ar-SA" w:bidi="ar-SA"/>
              </w:rPr>
              <w:t>. N</w:t>
            </w:r>
            <w:r w:rsidR="004274A6" w:rsidRPr="004274A6">
              <w:rPr>
                <w:rFonts w:asciiTheme="minorHAnsi" w:hAnsiTheme="minorHAnsi" w:cs="Arial"/>
                <w:sz w:val="20"/>
                <w:lang w:eastAsia="ar-SA" w:bidi="ar-SA"/>
              </w:rPr>
              <w:t>a pra</w:t>
            </w:r>
            <w:r w:rsidR="004274A6">
              <w:rPr>
                <w:rFonts w:asciiTheme="minorHAnsi" w:hAnsiTheme="minorHAnsi" w:cs="Arial"/>
                <w:sz w:val="20"/>
                <w:lang w:eastAsia="ar-SA" w:bidi="ar-SA"/>
              </w:rPr>
              <w:t xml:space="preserve">vém D sloupku vozidla přídavné třípolohové </w:t>
            </w:r>
            <w:r w:rsidR="004274A6" w:rsidRPr="004274A6">
              <w:rPr>
                <w:rFonts w:asciiTheme="minorHAnsi" w:hAnsiTheme="minorHAnsi" w:cs="Arial"/>
                <w:sz w:val="20"/>
                <w:lang w:eastAsia="ar-SA" w:bidi="ar-SA"/>
              </w:rPr>
              <w:t>tlačítk</w:t>
            </w:r>
            <w:r w:rsidR="004274A6">
              <w:rPr>
                <w:rFonts w:asciiTheme="minorHAnsi" w:hAnsiTheme="minorHAnsi" w:cs="Arial"/>
                <w:sz w:val="20"/>
                <w:lang w:eastAsia="ar-SA" w:bidi="ar-SA"/>
              </w:rPr>
              <w:t>o</w:t>
            </w:r>
            <w:r w:rsidR="004274A6" w:rsidRPr="004274A6">
              <w:rPr>
                <w:rFonts w:asciiTheme="minorHAnsi" w:hAnsiTheme="minorHAnsi" w:cs="Arial"/>
                <w:sz w:val="20"/>
                <w:lang w:eastAsia="ar-SA" w:bidi="ar-SA"/>
              </w:rPr>
              <w:t xml:space="preserve"> pro snížení anebo zvýšení světlé výšky vozidla</w:t>
            </w:r>
            <w:r w:rsidR="002519EE">
              <w:rPr>
                <w:rFonts w:asciiTheme="minorHAnsi" w:hAnsiTheme="minorHAnsi" w:cs="Arial"/>
                <w:sz w:val="20"/>
                <w:lang w:eastAsia="ar-SA" w:bidi="ar-SA"/>
              </w:rPr>
              <w:t>.</w:t>
            </w:r>
            <w:r w:rsidR="00AD09BB">
              <w:rPr>
                <w:rFonts w:asciiTheme="minorHAnsi" w:hAnsiTheme="minorHAnsi" w:cs="Arial"/>
                <w:sz w:val="20"/>
                <w:lang w:eastAsia="ar-SA" w:bidi="ar-SA"/>
              </w:rPr>
              <w:t xml:space="preserve"> </w:t>
            </w:r>
            <w:r w:rsidR="00AD09BB" w:rsidRPr="00AD09BB">
              <w:rPr>
                <w:rFonts w:asciiTheme="minorHAnsi" w:hAnsiTheme="minorHAnsi" w:cs="Arial"/>
                <w:sz w:val="20"/>
                <w:lang w:eastAsia="ar-SA" w:bidi="ar-SA"/>
              </w:rPr>
              <w:t>Kompatibilita s ESP vozidla v 1. stupni výroby, ovládání v dosahu řidiče.</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335C07">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2 ks antén radiostanic s koaxiálním kabelem na střeše s vývodem mezi přední sedadla s dostatečnou rezervou 1 ks </w:t>
            </w:r>
            <w:r w:rsidR="00335C07">
              <w:rPr>
                <w:rFonts w:asciiTheme="minorHAnsi" w:hAnsiTheme="minorHAnsi" w:cs="Arial"/>
                <w:sz w:val="20"/>
                <w:lang w:eastAsia="ar-SA" w:bidi="ar-SA"/>
              </w:rPr>
              <w:t>160</w:t>
            </w:r>
            <w:r w:rsidRPr="00A36914">
              <w:rPr>
                <w:rFonts w:asciiTheme="minorHAnsi" w:hAnsiTheme="minorHAnsi" w:cs="Arial"/>
                <w:sz w:val="20"/>
                <w:lang w:eastAsia="ar-SA" w:bidi="ar-SA"/>
              </w:rPr>
              <w:t xml:space="preserve"> MHz, 1 ks 400 MHz Matra, rozmístění </w:t>
            </w:r>
            <w:r w:rsidR="000E5758">
              <w:rPr>
                <w:rFonts w:asciiTheme="minorHAnsi" w:hAnsiTheme="minorHAnsi" w:cs="Arial"/>
                <w:sz w:val="20"/>
                <w:lang w:eastAsia="ar-SA" w:bidi="ar-SA"/>
              </w:rPr>
              <w:t>radiostanic</w:t>
            </w:r>
            <w:r w:rsidRPr="00A36914">
              <w:rPr>
                <w:rFonts w:asciiTheme="minorHAnsi" w:hAnsiTheme="minorHAnsi" w:cs="Arial"/>
                <w:sz w:val="20"/>
                <w:lang w:eastAsia="ar-SA" w:bidi="ar-SA"/>
              </w:rPr>
              <w:t xml:space="preserve"> upřesní zadavatel dle nabídnutého typu vozidla</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0E5758">
              <w:rPr>
                <w:rFonts w:asciiTheme="minorHAnsi" w:hAnsiTheme="minorHAnsi" w:cs="Arial"/>
                <w:sz w:val="20"/>
                <w:lang w:eastAsia="ar-SA" w:bidi="ar-SA"/>
              </w:rPr>
              <w:t>říprava napájení pro 2 ks radiostanic</w:t>
            </w:r>
            <w:r w:rsidR="00A36914" w:rsidRPr="00A36914">
              <w:rPr>
                <w:rFonts w:asciiTheme="minorHAnsi" w:hAnsiTheme="minorHAnsi" w:cs="Arial"/>
                <w:sz w:val="20"/>
                <w:lang w:eastAsia="ar-SA" w:bidi="ar-SA"/>
              </w:rPr>
              <w:t xml:space="preserve"> vyvedená mezi sedadla v kabině řidiče s dostatečnou rezervou, </w:t>
            </w:r>
            <w:r w:rsidR="00451DF2">
              <w:rPr>
                <w:rFonts w:asciiTheme="minorHAnsi" w:hAnsiTheme="minorHAnsi" w:cs="Arial"/>
                <w:sz w:val="20"/>
                <w:lang w:eastAsia="ar-SA" w:bidi="ar-SA"/>
              </w:rPr>
              <w:t xml:space="preserve">montáž 2 ks radiostanice, </w:t>
            </w:r>
            <w:r w:rsidR="00A36914" w:rsidRPr="00A36914">
              <w:rPr>
                <w:rFonts w:asciiTheme="minorHAnsi" w:hAnsiTheme="minorHAnsi" w:cs="Arial"/>
                <w:sz w:val="20"/>
                <w:lang w:eastAsia="ar-SA" w:bidi="ar-SA"/>
              </w:rPr>
              <w:t xml:space="preserve">rozmístění </w:t>
            </w:r>
            <w:r w:rsidR="000E5758">
              <w:rPr>
                <w:rFonts w:asciiTheme="minorHAnsi" w:hAnsiTheme="minorHAnsi" w:cs="Arial"/>
                <w:sz w:val="20"/>
                <w:lang w:eastAsia="ar-SA" w:bidi="ar-SA"/>
              </w:rPr>
              <w:t>radiostanic</w:t>
            </w:r>
            <w:r w:rsidR="00A36914" w:rsidRPr="00A36914">
              <w:rPr>
                <w:rFonts w:asciiTheme="minorHAnsi" w:hAnsiTheme="minorHAnsi" w:cs="Arial"/>
                <w:sz w:val="20"/>
                <w:lang w:eastAsia="ar-SA" w:bidi="ar-SA"/>
              </w:rPr>
              <w:t xml:space="preserve"> upřesní zadavatel dle nabídnutého typu vozidla</w:t>
            </w:r>
            <w:r w:rsidR="00451DF2">
              <w:rPr>
                <w:rFonts w:asciiTheme="minorHAnsi" w:hAnsiTheme="minorHAnsi" w:cs="Arial"/>
                <w:sz w:val="20"/>
                <w:lang w:eastAsia="ar-SA" w:bidi="ar-SA"/>
              </w:rPr>
              <w:t>, radiostanice dodá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světlení ambulantníh</w:t>
            </w:r>
            <w:r w:rsidR="00FB6FF0">
              <w:rPr>
                <w:rFonts w:asciiTheme="minorHAnsi" w:hAnsiTheme="minorHAnsi" w:cs="Arial"/>
                <w:sz w:val="20"/>
                <w:lang w:eastAsia="ar-SA" w:bidi="ar-SA"/>
              </w:rPr>
              <w:t xml:space="preserve">o prostoru </w:t>
            </w:r>
            <w:r w:rsidR="00FB6FF0" w:rsidRPr="00FB6FF0">
              <w:rPr>
                <w:rFonts w:asciiTheme="minorHAnsi" w:hAnsiTheme="minorHAnsi" w:cs="Arial"/>
                <w:sz w:val="20"/>
                <w:lang w:eastAsia="ar-SA" w:bidi="ar-SA"/>
              </w:rPr>
              <w:t xml:space="preserve">min. 2 ks </w:t>
            </w:r>
            <w:r w:rsidR="00FB6FF0">
              <w:rPr>
                <w:rFonts w:asciiTheme="minorHAnsi" w:hAnsiTheme="minorHAnsi" w:cs="Arial"/>
                <w:sz w:val="20"/>
                <w:lang w:eastAsia="ar-SA" w:bidi="ar-SA"/>
              </w:rPr>
              <w:t xml:space="preserve">LED </w:t>
            </w:r>
            <w:r w:rsidR="00FB6FF0" w:rsidRPr="00FB6FF0">
              <w:rPr>
                <w:rFonts w:asciiTheme="minorHAnsi" w:hAnsiTheme="minorHAnsi" w:cs="Arial"/>
                <w:sz w:val="20"/>
                <w:lang w:eastAsia="ar-SA" w:bidi="ar-SA"/>
              </w:rPr>
              <w:t xml:space="preserve">pásu </w:t>
            </w:r>
            <w:r w:rsidR="000E0C38">
              <w:rPr>
                <w:rFonts w:asciiTheme="minorHAnsi" w:hAnsiTheme="minorHAnsi" w:cs="Arial"/>
                <w:sz w:val="20"/>
                <w:lang w:eastAsia="ar-SA" w:bidi="ar-SA"/>
              </w:rPr>
              <w:t xml:space="preserve">studené bílé barvy </w:t>
            </w:r>
            <w:r w:rsidR="00FB6FF0" w:rsidRPr="00FB6FF0">
              <w:rPr>
                <w:rFonts w:asciiTheme="minorHAnsi" w:hAnsiTheme="minorHAnsi" w:cs="Arial"/>
                <w:sz w:val="20"/>
                <w:lang w:eastAsia="ar-SA" w:bidi="ar-SA"/>
              </w:rPr>
              <w:t>se stmívačem a s vypínači u zadních dveří, bočních dveří</w:t>
            </w:r>
            <w:r w:rsidR="009C122B">
              <w:rPr>
                <w:rFonts w:asciiTheme="minorHAnsi" w:hAnsiTheme="minorHAnsi" w:cs="Arial"/>
                <w:sz w:val="20"/>
                <w:lang w:eastAsia="ar-SA" w:bidi="ar-SA"/>
              </w:rPr>
              <w:t>, kabině řidiče</w:t>
            </w:r>
            <w:r w:rsidR="00FB6FF0" w:rsidRPr="00FB6FF0">
              <w:rPr>
                <w:rFonts w:asciiTheme="minorHAnsi" w:hAnsiTheme="minorHAnsi" w:cs="Arial"/>
                <w:sz w:val="20"/>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w:t>
            </w:r>
            <w:r w:rsidR="000E0C38">
              <w:rPr>
                <w:rFonts w:asciiTheme="minorHAnsi" w:hAnsiTheme="minorHAnsi" w:cs="Arial"/>
                <w:sz w:val="20"/>
                <w:lang w:eastAsia="ar-SA" w:bidi="ar-SA"/>
              </w:rPr>
              <w:t xml:space="preserve"> Osvětlení nesmí být závislé na časovém dveřním spínači.</w:t>
            </w:r>
            <w:r w:rsidR="00FB6FF0" w:rsidRPr="00FB6FF0">
              <w:rPr>
                <w:rFonts w:asciiTheme="minorHAnsi" w:hAnsiTheme="minorHAnsi" w:cs="Arial"/>
                <w:sz w:val="20"/>
                <w:lang w:eastAsia="ar-SA" w:bidi="ar-SA"/>
              </w:rPr>
              <w:t xml:space="preserve"> Provedení osvětlení odsouhlasí zadavatel před instalací do vozidla.</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 xml:space="preserve">LED </w:t>
            </w:r>
            <w:r w:rsidR="00A36914" w:rsidRPr="00A36914">
              <w:rPr>
                <w:rFonts w:asciiTheme="minorHAnsi" w:hAnsiTheme="minorHAnsi" w:cs="Arial"/>
                <w:sz w:val="20"/>
                <w:lang w:eastAsia="ar-SA" w:bidi="ar-SA"/>
              </w:rPr>
              <w:t>pomocné nouzové osvětlení ambulantního prostoru a schodu bočních dveří</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4C5ED0">
            <w:pPr>
              <w:spacing w:before="20" w:after="20"/>
              <w:rPr>
                <w:rFonts w:asciiTheme="minorHAnsi" w:hAnsiTheme="minorHAnsi" w:cs="Arial"/>
                <w:sz w:val="20"/>
                <w:lang w:eastAsia="ar-SA" w:bidi="ar-SA"/>
              </w:rPr>
            </w:pPr>
            <w:r>
              <w:rPr>
                <w:rFonts w:asciiTheme="minorHAnsi" w:hAnsiTheme="minorHAnsi" w:cs="Arial"/>
                <w:sz w:val="20"/>
                <w:lang w:eastAsia="ar-SA" w:bidi="ar-SA"/>
              </w:rPr>
              <w:t>F</w:t>
            </w:r>
            <w:r w:rsidR="00A36914" w:rsidRPr="00A36914">
              <w:rPr>
                <w:rFonts w:asciiTheme="minorHAnsi" w:hAnsiTheme="minorHAnsi" w:cs="Arial"/>
                <w:sz w:val="20"/>
                <w:lang w:eastAsia="ar-SA" w:bidi="ar-SA"/>
              </w:rPr>
              <w:t>lexibilní lampička LED provedení s dlouhým krkem na A sloupku u spolujezdce s vypínačem a 1</w:t>
            </w:r>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 xml:space="preserve">ks zásuvka 12V </w:t>
            </w:r>
            <w:proofErr w:type="spellStart"/>
            <w:r w:rsidR="00732356">
              <w:rPr>
                <w:rFonts w:asciiTheme="minorHAnsi" w:hAnsiTheme="minorHAnsi" w:cs="Arial"/>
                <w:sz w:val="20"/>
                <w:lang w:eastAsia="ar-SA" w:bidi="ar-SA"/>
              </w:rPr>
              <w:t>zapalovačová</w:t>
            </w:r>
            <w:proofErr w:type="spellEnd"/>
            <w:r w:rsidR="00451DF2">
              <w:rPr>
                <w:rFonts w:asciiTheme="minorHAnsi" w:hAnsiTheme="minorHAnsi" w:cs="Arial"/>
                <w:sz w:val="20"/>
                <w:lang w:eastAsia="ar-SA" w:bidi="ar-SA"/>
              </w:rPr>
              <w:t xml:space="preserve"> </w:t>
            </w:r>
            <w:r w:rsidR="00A36914" w:rsidRPr="00A36914">
              <w:rPr>
                <w:rFonts w:asciiTheme="minorHAnsi" w:hAnsiTheme="minorHAnsi" w:cs="Arial"/>
                <w:sz w:val="20"/>
                <w:lang w:eastAsia="ar-SA" w:bidi="ar-SA"/>
              </w:rPr>
              <w:t>na palubní desce před spolujezdcem samostatně jištěná se záslepkou proti vniknutí cizího předmětu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E0C38">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36914" w:rsidRPr="00A36914">
              <w:rPr>
                <w:rFonts w:asciiTheme="minorHAnsi" w:hAnsiTheme="minorHAnsi" w:cs="Arial"/>
                <w:sz w:val="20"/>
                <w:lang w:eastAsia="ar-SA" w:bidi="ar-SA"/>
              </w:rPr>
              <w:t>ékařsk</w:t>
            </w:r>
            <w:r w:rsidR="00FB6FF0">
              <w:rPr>
                <w:rFonts w:asciiTheme="minorHAnsi" w:hAnsiTheme="minorHAnsi" w:cs="Arial"/>
                <w:sz w:val="20"/>
                <w:lang w:eastAsia="ar-SA" w:bidi="ar-SA"/>
              </w:rPr>
              <w:t xml:space="preserve">é </w:t>
            </w:r>
            <w:r w:rsidR="000E0C38">
              <w:rPr>
                <w:rFonts w:asciiTheme="minorHAnsi" w:hAnsiTheme="minorHAnsi" w:cs="Arial"/>
                <w:sz w:val="20"/>
                <w:lang w:eastAsia="ar-SA" w:bidi="ar-SA"/>
              </w:rPr>
              <w:t>LED</w:t>
            </w:r>
            <w:r w:rsidR="00FB6FF0">
              <w:rPr>
                <w:rFonts w:asciiTheme="minorHAnsi" w:hAnsiTheme="minorHAnsi" w:cs="Arial"/>
                <w:sz w:val="20"/>
                <w:lang w:eastAsia="ar-SA" w:bidi="ar-SA"/>
              </w:rPr>
              <w:t xml:space="preserve"> bodové </w:t>
            </w:r>
            <w:r w:rsidR="00A36914" w:rsidRPr="00A36914">
              <w:rPr>
                <w:rFonts w:asciiTheme="minorHAnsi" w:hAnsiTheme="minorHAnsi" w:cs="Arial"/>
                <w:sz w:val="20"/>
                <w:lang w:eastAsia="ar-SA" w:bidi="ar-SA"/>
              </w:rPr>
              <w:t>světlo zapuštěné do stropu nad nosítky 2 ks</w:t>
            </w:r>
            <w:r w:rsidR="000E0C38">
              <w:rPr>
                <w:rFonts w:asciiTheme="minorHAnsi" w:hAnsiTheme="minorHAnsi" w:cs="Arial"/>
                <w:sz w:val="20"/>
                <w:lang w:eastAsia="ar-SA" w:bidi="ar-SA"/>
              </w:rPr>
              <w:t>, barva svitu teplá bílá</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36914" w:rsidRPr="00A36914">
              <w:rPr>
                <w:rFonts w:asciiTheme="minorHAnsi" w:hAnsiTheme="minorHAnsi" w:cs="Arial"/>
                <w:sz w:val="20"/>
                <w:lang w:eastAsia="ar-SA" w:bidi="ar-SA"/>
              </w:rPr>
              <w:t>ignalizace otevřených dveří pro řidiče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FB1A24">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36914" w:rsidRPr="00A36914">
              <w:rPr>
                <w:rFonts w:asciiTheme="minorHAnsi" w:hAnsiTheme="minorHAnsi" w:cs="Arial"/>
                <w:sz w:val="20"/>
                <w:lang w:eastAsia="ar-SA" w:bidi="ar-SA"/>
              </w:rPr>
              <w:t xml:space="preserve">vládací panel v ambulantním prostoru (osvětlení strop, </w:t>
            </w:r>
            <w:r w:rsidR="00451DF2">
              <w:rPr>
                <w:rFonts w:asciiTheme="minorHAnsi" w:hAnsiTheme="minorHAnsi" w:cs="Arial"/>
                <w:sz w:val="20"/>
                <w:lang w:eastAsia="ar-SA" w:bidi="ar-SA"/>
              </w:rPr>
              <w:t xml:space="preserve">regulace intenzity osvětlení, </w:t>
            </w:r>
            <w:r w:rsidR="00A36914" w:rsidRPr="00A36914">
              <w:rPr>
                <w:rFonts w:asciiTheme="minorHAnsi" w:hAnsiTheme="minorHAnsi" w:cs="Arial"/>
                <w:sz w:val="20"/>
                <w:lang w:eastAsia="ar-SA" w:bidi="ar-SA"/>
              </w:rPr>
              <w:t xml:space="preserve">bodové strop, ventilátor topení s termostatem, repro, ventilátor strop, nezávislé topení, zvuková signalizace k řidiči, klimatizace) </w:t>
            </w:r>
            <w:r w:rsidR="00FB1A24">
              <w:rPr>
                <w:rFonts w:asciiTheme="minorHAnsi" w:hAnsiTheme="minorHAnsi" w:cs="Arial"/>
                <w:sz w:val="20"/>
                <w:lang w:eastAsia="ar-SA" w:bidi="ar-SA"/>
              </w:rPr>
              <w:t>1 ks</w:t>
            </w:r>
            <w:r w:rsidR="00A36914" w:rsidRPr="00A36914">
              <w:rPr>
                <w:rFonts w:asciiTheme="minorHAnsi" w:hAnsiTheme="minorHAnsi" w:cs="Arial"/>
                <w:sz w:val="20"/>
                <w:lang w:eastAsia="ar-SA" w:bidi="ar-SA"/>
              </w:rPr>
              <w:t xml:space="preserve"> </w:t>
            </w:r>
            <w:r w:rsidR="00451DF2">
              <w:rPr>
                <w:rFonts w:asciiTheme="minorHAnsi" w:hAnsiTheme="minorHAnsi" w:cs="Arial"/>
                <w:sz w:val="20"/>
                <w:lang w:eastAsia="ar-SA" w:bidi="ar-SA"/>
              </w:rPr>
              <w:t>rohov</w:t>
            </w:r>
            <w:r w:rsidR="00FB1A24">
              <w:rPr>
                <w:rFonts w:asciiTheme="minorHAnsi" w:hAnsiTheme="minorHAnsi" w:cs="Arial"/>
                <w:sz w:val="20"/>
                <w:lang w:eastAsia="ar-SA" w:bidi="ar-SA"/>
              </w:rPr>
              <w:t>á</w:t>
            </w:r>
            <w:r w:rsidR="00451DF2">
              <w:rPr>
                <w:rFonts w:asciiTheme="minorHAnsi" w:hAnsiTheme="minorHAnsi" w:cs="Arial"/>
                <w:sz w:val="20"/>
                <w:lang w:eastAsia="ar-SA" w:bidi="ar-SA"/>
              </w:rPr>
              <w:t xml:space="preserve"> </w:t>
            </w:r>
            <w:proofErr w:type="spellStart"/>
            <w:r w:rsidR="00A36914" w:rsidRPr="00A36914">
              <w:rPr>
                <w:rFonts w:asciiTheme="minorHAnsi" w:hAnsiTheme="minorHAnsi" w:cs="Arial"/>
                <w:sz w:val="20"/>
                <w:lang w:eastAsia="ar-SA" w:bidi="ar-SA"/>
              </w:rPr>
              <w:t>zapalovačov</w:t>
            </w:r>
            <w:r w:rsidR="00FB1A24">
              <w:rPr>
                <w:rFonts w:asciiTheme="minorHAnsi" w:hAnsiTheme="minorHAnsi" w:cs="Arial"/>
                <w:sz w:val="20"/>
                <w:lang w:eastAsia="ar-SA" w:bidi="ar-SA"/>
              </w:rPr>
              <w:t>á</w:t>
            </w:r>
            <w:proofErr w:type="spellEnd"/>
            <w:r w:rsidR="00A36914" w:rsidRPr="00A36914">
              <w:rPr>
                <w:rFonts w:asciiTheme="minorHAnsi" w:hAnsiTheme="minorHAnsi" w:cs="Arial"/>
                <w:sz w:val="20"/>
                <w:lang w:eastAsia="ar-SA" w:bidi="ar-SA"/>
              </w:rPr>
              <w:t xml:space="preserve"> zásuvk</w:t>
            </w:r>
            <w:r w:rsidR="00FB1A24">
              <w:rPr>
                <w:rFonts w:asciiTheme="minorHAnsi" w:hAnsiTheme="minorHAnsi" w:cs="Arial"/>
                <w:sz w:val="20"/>
                <w:lang w:eastAsia="ar-SA" w:bidi="ar-SA"/>
              </w:rPr>
              <w:t>a</w:t>
            </w:r>
            <w:r w:rsidR="00A36914" w:rsidRPr="00A36914">
              <w:rPr>
                <w:rFonts w:asciiTheme="minorHAnsi" w:hAnsiTheme="minorHAnsi" w:cs="Arial"/>
                <w:sz w:val="20"/>
                <w:lang w:eastAsia="ar-SA" w:bidi="ar-SA"/>
              </w:rPr>
              <w:t xml:space="preserve"> 12V samostatně jištěn</w:t>
            </w:r>
            <w:r w:rsidR="00FB1A24">
              <w:rPr>
                <w:rFonts w:asciiTheme="minorHAnsi" w:hAnsiTheme="minorHAnsi" w:cs="Arial"/>
                <w:sz w:val="20"/>
                <w:lang w:eastAsia="ar-SA" w:bidi="ar-SA"/>
              </w:rPr>
              <w:t>á</w:t>
            </w:r>
            <w:r w:rsidR="00A36914" w:rsidRPr="00A36914">
              <w:rPr>
                <w:rFonts w:asciiTheme="minorHAnsi" w:hAnsiTheme="minorHAnsi" w:cs="Arial"/>
                <w:sz w:val="20"/>
                <w:lang w:eastAsia="ar-SA" w:bidi="ar-SA"/>
              </w:rPr>
              <w:t xml:space="preserve"> s optickou kontrolou funkčnosti vše v dosahu z otočného sedadla na pravém boku</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 dosahu otočného sedadla na pravém boku držák tabletu Panasonic FZ-G1,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36914" w:rsidRPr="00A36914">
              <w:rPr>
                <w:rFonts w:asciiTheme="minorHAnsi" w:hAnsiTheme="minorHAnsi" w:cs="Arial"/>
                <w:sz w:val="20"/>
                <w:lang w:eastAsia="ar-SA" w:bidi="ar-SA"/>
              </w:rPr>
              <w:t xml:space="preserve">, umožňující vyjmutí tabletu osobou sedící na tomto sedadle, </w:t>
            </w:r>
            <w:r w:rsidR="00A36914" w:rsidRPr="00A36914">
              <w:rPr>
                <w:rFonts w:asciiTheme="minorHAnsi" w:hAnsiTheme="minorHAnsi" w:cs="Arial"/>
                <w:b/>
                <w:sz w:val="20"/>
                <w:lang w:eastAsia="ar-SA" w:bidi="ar-SA"/>
              </w:rPr>
              <w:t>certifikát doložen v</w:t>
            </w:r>
            <w:r w:rsidR="002519EE">
              <w:rPr>
                <w:rFonts w:asciiTheme="minorHAnsi" w:hAnsiTheme="minorHAnsi" w:cs="Arial"/>
                <w:b/>
                <w:sz w:val="20"/>
                <w:lang w:eastAsia="ar-SA" w:bidi="ar-SA"/>
              </w:rPr>
              <w:t> </w:t>
            </w:r>
            <w:r w:rsidR="00A36914" w:rsidRPr="00A3691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tabs>
                <w:tab w:val="clear" w:pos="-14"/>
                <w:tab w:val="num" w:pos="0"/>
              </w:tabs>
              <w:spacing w:before="20" w:after="20"/>
              <w:ind w:left="360"/>
              <w:rPr>
                <w:rFonts w:asciiTheme="minorHAnsi" w:hAnsiTheme="minorHAnsi" w:cs="Arial"/>
                <w:sz w:val="20"/>
                <w:lang w:eastAsia="ar-SA" w:bidi="ar-SA"/>
              </w:rPr>
            </w:pPr>
          </w:p>
        </w:tc>
        <w:tc>
          <w:tcPr>
            <w:tcW w:w="6379" w:type="dxa"/>
            <w:shd w:val="clear" w:color="auto" w:fill="auto"/>
          </w:tcPr>
          <w:p w:rsidR="009C3CF2" w:rsidRPr="00A36914" w:rsidRDefault="009C3CF2" w:rsidP="00043E3B">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 xml:space="preserve">V dosahu sedící osoby na sedadle umístěného na pravém boku ambulantního prostoru vypínač umožňující uzamčení a odemčení všech dveří sanitního vozidla. Vypínač opatřený odpovídajícím symbolem a </w:t>
            </w:r>
            <w:r w:rsidRPr="009C3CF2">
              <w:rPr>
                <w:rFonts w:asciiTheme="minorHAnsi" w:hAnsiTheme="minorHAnsi" w:cs="Arial"/>
                <w:sz w:val="20"/>
                <w:lang w:eastAsia="ar-SA" w:bidi="ar-SA"/>
              </w:rPr>
              <w:lastRenderedPageBreak/>
              <w:t>osvětlením.</w:t>
            </w:r>
          </w:p>
        </w:tc>
        <w:tc>
          <w:tcPr>
            <w:tcW w:w="3543" w:type="dxa"/>
            <w:shd w:val="clear" w:color="auto" w:fill="FFFFCC"/>
            <w:vAlign w:val="center"/>
          </w:tcPr>
          <w:p w:rsidR="009C3CF2" w:rsidRPr="00043E3B" w:rsidRDefault="009C3CF2"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99566C">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 xml:space="preserve">eplovodní topení s min. </w:t>
            </w:r>
            <w:r w:rsidR="0099566C">
              <w:rPr>
                <w:rFonts w:asciiTheme="minorHAnsi" w:hAnsiTheme="minorHAnsi" w:cs="Arial"/>
                <w:sz w:val="20"/>
                <w:lang w:eastAsia="ar-SA" w:bidi="ar-SA"/>
              </w:rPr>
              <w:t>tří</w:t>
            </w:r>
            <w:r w:rsidR="00A36914" w:rsidRPr="00A36914">
              <w:rPr>
                <w:rFonts w:asciiTheme="minorHAnsi" w:hAnsiTheme="minorHAnsi" w:cs="Arial"/>
                <w:sz w:val="20"/>
                <w:lang w:eastAsia="ar-SA" w:bidi="ar-SA"/>
              </w:rPr>
              <w:t xml:space="preserve"> rychlostním ventilátorem v ambulantním prostoru napojené na chladicí systém motoru vozidla</w:t>
            </w:r>
            <w:r w:rsidR="00A36914" w:rsidRPr="00CE7AE2">
              <w:rPr>
                <w:rFonts w:asciiTheme="minorHAnsi" w:hAnsiTheme="minorHAnsi" w:cs="Arial"/>
                <w:sz w:val="20"/>
                <w:lang w:eastAsia="ar-SA" w:bidi="ar-SA"/>
              </w:rPr>
              <w:t>.</w:t>
            </w:r>
            <w:r w:rsidR="00CE7AE2" w:rsidRPr="00CE7AE2">
              <w:rPr>
                <w:rFonts w:asciiTheme="minorHAnsi" w:hAnsiTheme="minorHAnsi" w:cs="Arial"/>
                <w:sz w:val="20"/>
                <w:lang w:eastAsia="ar-SA" w:bidi="ar-SA"/>
              </w:rPr>
              <w:t xml:space="preserve"> Ovládání mechanické integrované do ovládacího panelu v ambulantním prostoru, případně ovládání automatické nastavením teploty ambulantního prostoru z kabiny řidiče (automaticky regulovaná teplota). </w:t>
            </w:r>
            <w:r w:rsidR="00A36914" w:rsidRPr="00CE7AE2">
              <w:rPr>
                <w:rFonts w:asciiTheme="minorHAnsi" w:hAnsiTheme="minorHAnsi" w:cs="Arial"/>
                <w:sz w:val="20"/>
                <w:lang w:eastAsia="ar-SA" w:bidi="ar-SA"/>
              </w:rPr>
              <w:t xml:space="preserve"> V případě použití neoriginálního teplovodního výměníku a rozvodu</w:t>
            </w:r>
            <w:r w:rsidR="00A36914" w:rsidRPr="004B070B">
              <w:rPr>
                <w:rFonts w:asciiTheme="minorHAnsi" w:hAnsiTheme="minorHAnsi" w:cs="Arial"/>
                <w:sz w:val="20"/>
                <w:u w:val="single"/>
                <w:lang w:eastAsia="ar-SA" w:bidi="ar-SA"/>
              </w:rPr>
              <w:t xml:space="preserve"> </w:t>
            </w:r>
            <w:r w:rsidR="00A36914" w:rsidRPr="00CE7AE2">
              <w:rPr>
                <w:rFonts w:asciiTheme="minorHAnsi" w:hAnsiTheme="minorHAnsi" w:cs="Arial"/>
                <w:sz w:val="20"/>
                <w:lang w:eastAsia="ar-SA" w:bidi="ar-SA"/>
              </w:rPr>
              <w:t xml:space="preserve">chladicí kapaliny k němu zadavatel požaduje dodání písemného vyjádření </w:t>
            </w:r>
            <w:r w:rsidR="00A36914" w:rsidRPr="00A36914">
              <w:rPr>
                <w:rFonts w:asciiTheme="minorHAnsi" w:hAnsiTheme="minorHAnsi" w:cs="Arial"/>
                <w:sz w:val="20"/>
                <w:lang w:eastAsia="ar-SA" w:bidi="ar-SA"/>
              </w:rPr>
              <w:t xml:space="preserve">výrobce vozidla v 1. stupni výroby o schválení montáže tohoto zařízení do vozidla s uvedením, že tato montáž nemá vliv na podmínky záruky vozidla v 1. stupni výroby. </w:t>
            </w:r>
            <w:r w:rsidR="00FB1A24" w:rsidRPr="00FB1A24">
              <w:rPr>
                <w:rFonts w:asciiTheme="minorHAnsi" w:hAnsiTheme="minorHAnsi" w:cs="Arial"/>
                <w:b/>
                <w:sz w:val="20"/>
                <w:lang w:eastAsia="ar-SA" w:bidi="ar-SA"/>
              </w:rPr>
              <w:t xml:space="preserve">Dodavatel doloží </w:t>
            </w:r>
            <w:r w:rsidR="00FB1A24">
              <w:rPr>
                <w:rFonts w:asciiTheme="minorHAnsi" w:hAnsiTheme="minorHAnsi" w:cs="Arial"/>
                <w:b/>
                <w:sz w:val="20"/>
                <w:lang w:eastAsia="ar-SA" w:bidi="ar-SA"/>
              </w:rPr>
              <w:t>vyjádření v</w:t>
            </w:r>
            <w:r w:rsidR="002519EE">
              <w:rPr>
                <w:rFonts w:asciiTheme="minorHAnsi" w:hAnsiTheme="minorHAnsi" w:cs="Arial"/>
                <w:b/>
                <w:sz w:val="20"/>
                <w:lang w:eastAsia="ar-SA" w:bidi="ar-SA"/>
              </w:rPr>
              <w:t> </w:t>
            </w:r>
            <w:r w:rsidR="00FB1A24">
              <w:rPr>
                <w:rFonts w:asciiTheme="minorHAnsi" w:hAnsiTheme="minorHAnsi" w:cs="Arial"/>
                <w:b/>
                <w:sz w:val="20"/>
                <w:lang w:eastAsia="ar-SA" w:bidi="ar-SA"/>
              </w:rPr>
              <w:t>nabídce</w:t>
            </w:r>
            <w:r w:rsidR="002519EE">
              <w:rPr>
                <w:rFonts w:asciiTheme="minorHAnsi" w:hAnsiTheme="minorHAnsi" w:cs="Arial"/>
                <w:b/>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CE7AE2">
              <w:rPr>
                <w:rFonts w:asciiTheme="minorHAnsi" w:hAnsiTheme="minorHAnsi" w:cs="Arial"/>
                <w:sz w:val="20"/>
                <w:lang w:eastAsia="ar-SA" w:bidi="ar-SA"/>
              </w:rPr>
              <w:t>abíječka obou akumulátorů</w:t>
            </w:r>
            <w:r w:rsidR="00A36914" w:rsidRPr="00A36914">
              <w:rPr>
                <w:rFonts w:asciiTheme="minorHAnsi" w:hAnsiTheme="minorHAnsi" w:cs="Arial"/>
                <w:sz w:val="20"/>
                <w:lang w:eastAsia="ar-SA" w:bidi="ar-SA"/>
              </w:rPr>
              <w:t xml:space="preserve"> 12/230V min. 25A s min. třemi výstupy a automatickou ochranou proti přebíjení pro oba akumulátory</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36914" w:rsidRPr="00A36914">
              <w:rPr>
                <w:rFonts w:asciiTheme="minorHAnsi" w:hAnsiTheme="minorHAnsi" w:cs="Arial"/>
                <w:sz w:val="20"/>
                <w:lang w:eastAsia="ar-SA" w:bidi="ar-SA"/>
              </w:rPr>
              <w:t>eplovzdušné topení 230V o minimálním výkonu 2 kW v ambulantním prostoru uchyceno na nehořlavé podložce s termostatickým spínačem</w:t>
            </w:r>
            <w:r w:rsidR="00CE7AE2">
              <w:rPr>
                <w:rFonts w:asciiTheme="minorHAnsi" w:hAnsiTheme="minorHAnsi" w:cs="Arial"/>
                <w:sz w:val="20"/>
                <w:lang w:eastAsia="ar-SA" w:bidi="ar-SA"/>
              </w:rPr>
              <w:t>, zapojeno do zásuvky 230V barevně (červeně) rozlišené</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36914" w:rsidRPr="00A36914">
              <w:rPr>
                <w:rFonts w:asciiTheme="minorHAnsi" w:hAnsiTheme="minorHAnsi" w:cs="Arial"/>
                <w:sz w:val="20"/>
                <w:lang w:eastAsia="ar-SA" w:bidi="ar-SA"/>
              </w:rPr>
              <w:t>stup a rozvod 230V s 15m připojovacím kabelem s koncovkami, automatický mžiko</w:t>
            </w:r>
            <w:r w:rsidR="004257AD">
              <w:rPr>
                <w:rFonts w:asciiTheme="minorHAnsi" w:hAnsiTheme="minorHAnsi" w:cs="Arial"/>
                <w:sz w:val="20"/>
                <w:lang w:eastAsia="ar-SA" w:bidi="ar-SA"/>
              </w:rPr>
              <w:t>vý systém odpojení přípojky 230</w:t>
            </w:r>
            <w:r w:rsidR="00A36914" w:rsidRPr="00A36914">
              <w:rPr>
                <w:rFonts w:asciiTheme="minorHAnsi" w:hAnsiTheme="minorHAnsi" w:cs="Arial"/>
                <w:sz w:val="20"/>
                <w:lang w:eastAsia="ar-SA" w:bidi="ar-SA"/>
              </w:rPr>
              <w:t xml:space="preserve">V, v kovovém nerezovém provedení </w:t>
            </w:r>
            <w:proofErr w:type="spellStart"/>
            <w:r w:rsidR="00A36914" w:rsidRPr="00A36914">
              <w:rPr>
                <w:rFonts w:asciiTheme="minorHAnsi" w:hAnsiTheme="minorHAnsi" w:cs="Arial"/>
                <w:sz w:val="20"/>
                <w:lang w:eastAsia="ar-SA" w:bidi="ar-SA"/>
              </w:rPr>
              <w:t>Rettbox</w:t>
            </w:r>
            <w:proofErr w:type="spellEnd"/>
            <w:r w:rsidR="00A36914" w:rsidRPr="00A36914">
              <w:rPr>
                <w:rFonts w:asciiTheme="minorHAnsi" w:hAnsiTheme="minorHAnsi" w:cs="Arial"/>
                <w:sz w:val="20"/>
                <w:lang w:eastAsia="ar-SA" w:bidi="ar-SA"/>
              </w:rPr>
              <w:t xml:space="preserve"> (kompatibi</w:t>
            </w:r>
            <w:r w:rsidR="004257AD">
              <w:rPr>
                <w:rFonts w:asciiTheme="minorHAnsi" w:hAnsiTheme="minorHAnsi" w:cs="Arial"/>
                <w:sz w:val="20"/>
                <w:lang w:eastAsia="ar-SA" w:bidi="ar-SA"/>
              </w:rPr>
              <w:t>lita se stávajícími rozvody 230</w:t>
            </w:r>
            <w:r w:rsidR="00A36914" w:rsidRPr="00A36914">
              <w:rPr>
                <w:rFonts w:asciiTheme="minorHAnsi" w:hAnsiTheme="minorHAnsi" w:cs="Arial"/>
                <w:sz w:val="20"/>
                <w:lang w:eastAsia="ar-SA" w:bidi="ar-SA"/>
              </w:rPr>
              <w:t>V), přesné umístění připojovací zásuvky pro vstup 230V do vozidla určí zadavatel dle nabídnutého typu podvozku</w:t>
            </w:r>
            <w:r w:rsidR="00CE7AE2">
              <w:rPr>
                <w:rFonts w:asciiTheme="minorHAnsi" w:hAnsiTheme="minorHAnsi" w:cs="Arial"/>
                <w:sz w:val="20"/>
                <w:lang w:eastAsia="ar-SA" w:bidi="ar-SA"/>
              </w:rPr>
              <w:t>. Rozvod 230V s jističi za sedadlem řidiče, s kontrolkou připojení 230V na přístrojové desce</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1 ks dvojitá zásuvka 230V na le</w:t>
            </w:r>
            <w:r w:rsidR="00CE7AE2">
              <w:rPr>
                <w:rFonts w:asciiTheme="minorHAnsi" w:hAnsiTheme="minorHAnsi" w:cs="Arial"/>
                <w:sz w:val="20"/>
                <w:lang w:eastAsia="ar-SA" w:bidi="ar-SA"/>
              </w:rPr>
              <w:t>vé stěně v ambulantním prostoru</w:t>
            </w:r>
            <w:r w:rsidRPr="00A36914">
              <w:rPr>
                <w:rFonts w:asciiTheme="minorHAnsi" w:hAnsiTheme="minorHAnsi" w:cs="Arial"/>
                <w:sz w:val="20"/>
                <w:lang w:eastAsia="ar-SA" w:bidi="ar-SA"/>
              </w:rPr>
              <w:t>. Přesné 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36914" w:rsidRPr="0032177C" w:rsidTr="00BE14FD">
        <w:trPr>
          <w:trHeight w:val="20"/>
        </w:trPr>
        <w:tc>
          <w:tcPr>
            <w:tcW w:w="426" w:type="dxa"/>
            <w:shd w:val="clear" w:color="auto" w:fill="auto"/>
            <w:vAlign w:val="center"/>
          </w:tcPr>
          <w:p w:rsidR="00A36914" w:rsidRPr="0032177C" w:rsidRDefault="00A36914"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tcPr>
          <w:p w:rsidR="00A36914" w:rsidRPr="00A36914" w:rsidRDefault="00A36914" w:rsidP="00043E3B">
            <w:pPr>
              <w:spacing w:before="20" w:after="20"/>
              <w:rPr>
                <w:rFonts w:asciiTheme="minorHAnsi" w:hAnsiTheme="minorHAnsi" w:cs="Arial"/>
                <w:sz w:val="20"/>
                <w:lang w:eastAsia="ar-SA" w:bidi="ar-SA"/>
              </w:rPr>
            </w:pPr>
            <w:r w:rsidRPr="00A36914">
              <w:rPr>
                <w:rFonts w:asciiTheme="minorHAnsi" w:hAnsiTheme="minorHAnsi" w:cs="Arial"/>
                <w:sz w:val="20"/>
                <w:lang w:eastAsia="ar-SA" w:bidi="ar-SA"/>
              </w:rPr>
              <w:t xml:space="preserve">1ks zásuvka 230V jednoduchá, napojená na měnič 230V, barevně </w:t>
            </w:r>
            <w:r w:rsidR="00CE7AE2">
              <w:rPr>
                <w:rFonts w:asciiTheme="minorHAnsi" w:hAnsiTheme="minorHAnsi" w:cs="Arial"/>
                <w:sz w:val="20"/>
                <w:lang w:eastAsia="ar-SA" w:bidi="ar-SA"/>
              </w:rPr>
              <w:t xml:space="preserve">(modře) </w:t>
            </w:r>
            <w:r w:rsidRPr="00A36914">
              <w:rPr>
                <w:rFonts w:asciiTheme="minorHAnsi" w:hAnsiTheme="minorHAnsi" w:cs="Arial"/>
                <w:sz w:val="20"/>
                <w:lang w:eastAsia="ar-SA" w:bidi="ar-SA"/>
              </w:rPr>
              <w:t>rozlišená, přesné umístění určí zadavatel</w:t>
            </w:r>
            <w:r w:rsidR="002519EE">
              <w:rPr>
                <w:rFonts w:asciiTheme="minorHAnsi" w:hAnsiTheme="minorHAnsi" w:cs="Arial"/>
                <w:sz w:val="20"/>
                <w:lang w:eastAsia="ar-SA" w:bidi="ar-SA"/>
              </w:rPr>
              <w:t>.</w:t>
            </w:r>
          </w:p>
        </w:tc>
        <w:tc>
          <w:tcPr>
            <w:tcW w:w="3543" w:type="dxa"/>
            <w:shd w:val="clear" w:color="auto" w:fill="FFFFCC"/>
            <w:vAlign w:val="center"/>
          </w:tcPr>
          <w:p w:rsidR="00A36914" w:rsidRPr="00043E3B" w:rsidRDefault="00A36914"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ěnič napětí 12/230V sin</w:t>
            </w:r>
            <w:r w:rsidR="00451DF2">
              <w:rPr>
                <w:rFonts w:asciiTheme="minorHAnsi" w:hAnsiTheme="minorHAnsi" w:cs="Arial"/>
                <w:sz w:val="20"/>
                <w:lang w:eastAsia="ar-SA" w:bidi="ar-SA"/>
              </w:rPr>
              <w:t>usový se stálým výkonem min. 1,2</w:t>
            </w:r>
            <w:r w:rsidR="00A00818" w:rsidRPr="0032177C">
              <w:rPr>
                <w:rFonts w:asciiTheme="minorHAnsi" w:hAnsiTheme="minorHAnsi" w:cs="Arial"/>
                <w:sz w:val="20"/>
                <w:lang w:eastAsia="ar-SA" w:bidi="ar-SA"/>
              </w:rPr>
              <w:t xml:space="preserve"> kW</w:t>
            </w:r>
            <w:r w:rsidR="00FB1A24">
              <w:rPr>
                <w:rFonts w:asciiTheme="minorHAnsi" w:hAnsiTheme="minorHAnsi" w:cs="Arial"/>
                <w:sz w:val="20"/>
                <w:lang w:eastAsia="ar-SA" w:bidi="ar-SA"/>
              </w:rPr>
              <w:t xml:space="preserve">. </w:t>
            </w:r>
            <w:r w:rsidR="00FB1A24" w:rsidRPr="00FB1A24">
              <w:rPr>
                <w:rFonts w:asciiTheme="minorHAnsi" w:hAnsiTheme="minorHAnsi" w:cs="Arial"/>
                <w:sz w:val="20"/>
                <w:lang w:eastAsia="ar-SA" w:bidi="ar-SA"/>
              </w:rPr>
              <w:t>Kontrolka funkčnosti měniče v zorném poli řidiče</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E74B6D"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4</w:t>
            </w:r>
            <w:r w:rsidR="00A00818" w:rsidRPr="0032177C">
              <w:rPr>
                <w:rFonts w:asciiTheme="minorHAnsi" w:hAnsiTheme="minorHAnsi" w:cs="Arial"/>
                <w:sz w:val="20"/>
                <w:lang w:eastAsia="ar-SA" w:bidi="ar-SA"/>
              </w:rPr>
              <w:t xml:space="preserve"> ks </w:t>
            </w:r>
            <w:r w:rsidR="00451DF2">
              <w:rPr>
                <w:rFonts w:asciiTheme="minorHAnsi" w:hAnsiTheme="minorHAnsi" w:cs="Arial"/>
                <w:sz w:val="20"/>
                <w:lang w:eastAsia="ar-SA" w:bidi="ar-SA"/>
              </w:rPr>
              <w:t xml:space="preserve">rohová </w:t>
            </w:r>
            <w:r w:rsidR="00A00818" w:rsidRPr="0032177C">
              <w:rPr>
                <w:rFonts w:asciiTheme="minorHAnsi" w:hAnsiTheme="minorHAnsi" w:cs="Arial"/>
                <w:sz w:val="20"/>
                <w:lang w:eastAsia="ar-SA" w:bidi="ar-SA"/>
              </w:rPr>
              <w:t>zásuvka 12V</w:t>
            </w:r>
            <w:r>
              <w:rPr>
                <w:rFonts w:asciiTheme="minorHAnsi" w:hAnsiTheme="minorHAnsi" w:cs="Arial"/>
                <w:sz w:val="20"/>
                <w:lang w:eastAsia="ar-SA" w:bidi="ar-SA"/>
              </w:rPr>
              <w:t>, 3 ks rovná zásuvka 12V umístěné</w:t>
            </w:r>
            <w:r w:rsidR="00A00818" w:rsidRPr="0032177C">
              <w:rPr>
                <w:rFonts w:asciiTheme="minorHAnsi" w:hAnsiTheme="minorHAnsi" w:cs="Arial"/>
                <w:sz w:val="20"/>
                <w:lang w:eastAsia="ar-SA" w:bidi="ar-SA"/>
              </w:rPr>
              <w:t xml:space="preserve"> na levé stěně ambulantního prostoru a 1 ks zásuvka pro inkubátor </w:t>
            </w:r>
            <w:proofErr w:type="spellStart"/>
            <w:r w:rsidR="00A00818" w:rsidRPr="0032177C">
              <w:rPr>
                <w:rFonts w:asciiTheme="minorHAnsi" w:hAnsiTheme="minorHAnsi" w:cs="Arial"/>
                <w:sz w:val="20"/>
                <w:lang w:eastAsia="ar-SA" w:bidi="ar-SA"/>
              </w:rPr>
              <w:t>Dart</w:t>
            </w:r>
            <w:r w:rsidR="00CE7AE2">
              <w:rPr>
                <w:rFonts w:asciiTheme="minorHAnsi" w:hAnsiTheme="minorHAnsi" w:cs="Arial"/>
                <w:sz w:val="20"/>
                <w:lang w:eastAsia="ar-SA" w:bidi="ar-SA"/>
              </w:rPr>
              <w:t>in</w:t>
            </w:r>
            <w:proofErr w:type="spellEnd"/>
            <w:r w:rsidR="00CE7AE2">
              <w:rPr>
                <w:rFonts w:asciiTheme="minorHAnsi" w:hAnsiTheme="minorHAnsi" w:cs="Arial"/>
                <w:sz w:val="20"/>
                <w:lang w:eastAsia="ar-SA" w:bidi="ar-SA"/>
              </w:rPr>
              <w:t xml:space="preserve"> umístěná v zadní levé části z</w:t>
            </w:r>
            <w:r w:rsidR="00A00818" w:rsidRPr="0032177C">
              <w:rPr>
                <w:rFonts w:asciiTheme="minorHAnsi" w:hAnsiTheme="minorHAnsi" w:cs="Arial"/>
                <w:sz w:val="20"/>
                <w:lang w:eastAsia="ar-SA" w:bidi="ar-SA"/>
              </w:rPr>
              <w:t>ástavby, každá zásuvka samostatně jištěná s optickou kontrolou funkčnosti, přesné rozmístění všech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zásuvka 230V jednoduchá umístěná poblíž germicidní lampy, napojená na měnič 230V a dobíjecí kabel 230V, barevně (zeleně) rozlišená, přesné umístění určí zadavat</w:t>
            </w:r>
            <w:r>
              <w:rPr>
                <w:rFonts w:asciiTheme="minorHAnsi" w:hAnsiTheme="minorHAnsi" w:cs="Arial"/>
                <w:sz w:val="20"/>
                <w:lang w:eastAsia="ar-SA" w:bidi="ar-SA"/>
              </w:rPr>
              <w:t>el</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2517D3" w:rsidRPr="0032177C" w:rsidTr="00BE14FD">
        <w:trPr>
          <w:trHeight w:val="20"/>
        </w:trPr>
        <w:tc>
          <w:tcPr>
            <w:tcW w:w="426" w:type="dxa"/>
            <w:shd w:val="clear" w:color="auto" w:fill="auto"/>
            <w:vAlign w:val="center"/>
          </w:tcPr>
          <w:p w:rsidR="002517D3" w:rsidRPr="0032177C" w:rsidRDefault="002517D3"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7D3" w:rsidRPr="0032177C" w:rsidRDefault="002517D3" w:rsidP="00043E3B">
            <w:pPr>
              <w:spacing w:before="20" w:after="20"/>
              <w:rPr>
                <w:rFonts w:asciiTheme="minorHAnsi" w:hAnsiTheme="minorHAnsi" w:cs="Arial"/>
                <w:sz w:val="20"/>
                <w:lang w:eastAsia="ar-SA" w:bidi="ar-SA"/>
              </w:rPr>
            </w:pPr>
            <w:r w:rsidRPr="002517D3">
              <w:rPr>
                <w:rFonts w:asciiTheme="minorHAnsi" w:hAnsiTheme="minorHAnsi" w:cs="Arial"/>
                <w:sz w:val="20"/>
                <w:lang w:eastAsia="ar-SA" w:bidi="ar-SA"/>
              </w:rPr>
              <w:t>1 ks germicidní lampa s prouděním vzduchu dle specifikace v příloze TS č. 5. Lampa napojená na zeleně označenou zásuvku 230V, lampa funkční při nastartovaném motoru vozidla (měnič napětí) a při napojení vozidla na dobíjecí kabel 230</w:t>
            </w:r>
            <w:r>
              <w:rPr>
                <w:rFonts w:asciiTheme="minorHAnsi" w:hAnsiTheme="minorHAnsi" w:cs="Arial"/>
                <w:sz w:val="20"/>
                <w:lang w:eastAsia="ar-SA" w:bidi="ar-SA"/>
              </w:rPr>
              <w:t>V</w:t>
            </w:r>
            <w:r w:rsidR="002519EE">
              <w:rPr>
                <w:rFonts w:asciiTheme="minorHAnsi" w:hAnsiTheme="minorHAnsi" w:cs="Arial"/>
                <w:sz w:val="20"/>
                <w:lang w:eastAsia="ar-SA" w:bidi="ar-SA"/>
              </w:rPr>
              <w:t>.</w:t>
            </w:r>
          </w:p>
        </w:tc>
        <w:tc>
          <w:tcPr>
            <w:tcW w:w="3543" w:type="dxa"/>
            <w:shd w:val="clear" w:color="auto" w:fill="FFFFCC"/>
            <w:vAlign w:val="center"/>
          </w:tcPr>
          <w:p w:rsidR="002517D3" w:rsidRPr="00043E3B" w:rsidRDefault="002517D3"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2 ks zásuvka USB umožňující propojení tabletu Panasonic FZ-G1 a tiskárny HP Office Jet 100. Zásuvky umístěny 1x v blízkosti držáku tiskárny a 1x v odkládacím boxu mezi sedadly řidiče a spolujezdce. Přesné umístění zásuvek určí zadavatel</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4257AD" w:rsidRPr="0032177C" w:rsidTr="00BE14FD">
        <w:trPr>
          <w:trHeight w:val="20"/>
        </w:trPr>
        <w:tc>
          <w:tcPr>
            <w:tcW w:w="426" w:type="dxa"/>
            <w:shd w:val="clear" w:color="auto" w:fill="auto"/>
            <w:vAlign w:val="center"/>
          </w:tcPr>
          <w:p w:rsidR="004257AD" w:rsidRPr="0032177C" w:rsidRDefault="004257A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32177C" w:rsidRDefault="004257AD"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 xml:space="preserve">1 ks zásuvka 230V jednoduchá umístěná v kabině řidiče, snadná dostupnost zásuvky, zásuvka funkční při napojení vozidla na dobíjecí kabel 230V, přesné </w:t>
            </w:r>
            <w:r>
              <w:rPr>
                <w:rFonts w:asciiTheme="minorHAnsi" w:hAnsiTheme="minorHAnsi" w:cs="Arial"/>
                <w:sz w:val="20"/>
                <w:lang w:eastAsia="ar-SA" w:bidi="ar-SA"/>
              </w:rPr>
              <w:t>umístění zásuvky určí zadavatel</w:t>
            </w:r>
            <w:r w:rsidR="002519EE">
              <w:rPr>
                <w:rFonts w:asciiTheme="minorHAnsi" w:hAnsiTheme="minorHAnsi" w:cs="Arial"/>
                <w:sz w:val="20"/>
                <w:lang w:eastAsia="ar-SA" w:bidi="ar-SA"/>
              </w:rPr>
              <w:t>.</w:t>
            </w:r>
          </w:p>
        </w:tc>
        <w:tc>
          <w:tcPr>
            <w:tcW w:w="3543" w:type="dxa"/>
            <w:shd w:val="clear" w:color="auto" w:fill="FFFFCC"/>
            <w:vAlign w:val="center"/>
          </w:tcPr>
          <w:p w:rsidR="004257AD" w:rsidRPr="00043E3B" w:rsidRDefault="004257AD"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57AD"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vybavena optickou kontrolou funkčnosti.</w:t>
            </w:r>
          </w:p>
        </w:tc>
        <w:tc>
          <w:tcPr>
            <w:tcW w:w="3543" w:type="dxa"/>
            <w:shd w:val="clear" w:color="auto" w:fill="FFFFCC"/>
            <w:vAlign w:val="center"/>
          </w:tcPr>
          <w:p w:rsidR="002519EE" w:rsidRPr="00043E3B" w:rsidRDefault="002519EE"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2519EE" w:rsidRDefault="002519EE" w:rsidP="00043E3B">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230V musí být označena štítkem se jmenovitým napětím. Toto 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ýztu</w:t>
            </w:r>
            <w:r w:rsidR="002519EE">
              <w:rPr>
                <w:rFonts w:asciiTheme="minorHAnsi" w:hAnsiTheme="minorHAnsi" w:cs="Arial"/>
                <w:sz w:val="20"/>
                <w:lang w:eastAsia="ar-SA" w:bidi="ar-SA"/>
              </w:rPr>
              <w:t>hy karoserie hliníkovým plechem.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ovová mřížka zadního levého okna</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L</w:t>
            </w:r>
            <w:r w:rsidR="00A00818" w:rsidRPr="0032177C">
              <w:rPr>
                <w:rFonts w:asciiTheme="minorHAnsi" w:hAnsiTheme="minorHAnsi" w:cs="Arial"/>
                <w:sz w:val="20"/>
                <w:lang w:eastAsia="ar-SA" w:bidi="ar-SA"/>
              </w:rPr>
              <w:t>evá stěna v místech určených pro montáž držáků přístrojů do ambulantního prostoru zpevněná hliníkovým plechem</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bložení stěn, stropu</w:t>
            </w:r>
            <w:r w:rsidR="00F540FD">
              <w:rPr>
                <w:rFonts w:asciiTheme="minorHAnsi" w:hAnsiTheme="minorHAnsi" w:cs="Arial"/>
                <w:sz w:val="20"/>
                <w:lang w:eastAsia="ar-SA" w:bidi="ar-SA"/>
              </w:rPr>
              <w:t>, vnitřní strany všech dveří</w:t>
            </w:r>
            <w:r w:rsidR="00A00818" w:rsidRPr="0032177C">
              <w:rPr>
                <w:rFonts w:asciiTheme="minorHAnsi" w:hAnsiTheme="minorHAnsi" w:cs="Arial"/>
                <w:sz w:val="20"/>
                <w:lang w:eastAsia="ar-SA" w:bidi="ar-SA"/>
              </w:rPr>
              <w:t xml:space="preserve"> a podběhů zadních kol v provedení ze schválených netříštivých materiálů  s minimem spár, včetně </w:t>
            </w:r>
            <w:r w:rsidR="00A00818" w:rsidRPr="0032177C">
              <w:rPr>
                <w:rFonts w:asciiTheme="minorHAnsi" w:hAnsiTheme="minorHAnsi" w:cs="Arial"/>
                <w:sz w:val="20"/>
                <w:lang w:eastAsia="ar-SA" w:bidi="ar-SA"/>
              </w:rPr>
              <w:lastRenderedPageBreak/>
              <w:t>jejich zatmelení</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rotiskluzová vodovzdorná podlaha s olištováním vstupů (barva modrá) zatmelení spár</w:t>
            </w:r>
            <w:r w:rsidR="002519EE">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FF0976" w:rsidRPr="0032177C" w:rsidTr="00BE14FD">
        <w:trPr>
          <w:trHeight w:val="20"/>
        </w:trPr>
        <w:tc>
          <w:tcPr>
            <w:tcW w:w="426" w:type="dxa"/>
            <w:shd w:val="clear" w:color="auto" w:fill="auto"/>
            <w:vAlign w:val="center"/>
          </w:tcPr>
          <w:p w:rsidR="00FF0976" w:rsidRPr="0032177C" w:rsidRDefault="00FF0976"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F0976"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451DF2">
              <w:rPr>
                <w:rFonts w:asciiTheme="minorHAnsi" w:hAnsiTheme="minorHAnsi" w:cs="Arial"/>
                <w:sz w:val="20"/>
                <w:lang w:eastAsia="ar-SA" w:bidi="ar-SA"/>
              </w:rPr>
              <w:t>lištování</w:t>
            </w:r>
            <w:r w:rsidR="00FF0976" w:rsidRPr="00FF0976">
              <w:rPr>
                <w:rFonts w:asciiTheme="minorHAnsi" w:hAnsiTheme="minorHAnsi" w:cs="Arial"/>
                <w:sz w:val="20"/>
                <w:lang w:eastAsia="ar-SA" w:bidi="ar-SA"/>
              </w:rPr>
              <w:t xml:space="preserve"> podlahy ambulantního prostoru u vstupů z boku a zezadu hliníkovým profilem s integrovaným černo žlutým značením, profil a značení musí být plně zátěžově </w:t>
            </w:r>
            <w:proofErr w:type="spellStart"/>
            <w:r w:rsidR="00FF0976" w:rsidRPr="00FF0976">
              <w:rPr>
                <w:rFonts w:asciiTheme="minorHAnsi" w:hAnsiTheme="minorHAnsi" w:cs="Arial"/>
                <w:sz w:val="20"/>
                <w:lang w:eastAsia="ar-SA" w:bidi="ar-SA"/>
              </w:rPr>
              <w:t>pochozí</w:t>
            </w:r>
            <w:proofErr w:type="spellEnd"/>
            <w:r w:rsidR="00FF0976" w:rsidRPr="00FF0976">
              <w:rPr>
                <w:rFonts w:asciiTheme="minorHAnsi" w:hAnsiTheme="minorHAnsi" w:cs="Arial"/>
                <w:sz w:val="20"/>
                <w:lang w:eastAsia="ar-SA" w:bidi="ar-SA"/>
              </w:rPr>
              <w:t>.</w:t>
            </w:r>
          </w:p>
        </w:tc>
        <w:tc>
          <w:tcPr>
            <w:tcW w:w="3543" w:type="dxa"/>
            <w:shd w:val="clear" w:color="auto" w:fill="FFFFCC"/>
            <w:vAlign w:val="center"/>
          </w:tcPr>
          <w:p w:rsidR="00FF0976" w:rsidRPr="00043E3B" w:rsidRDefault="00FF0976"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T</w:t>
            </w:r>
            <w:r w:rsidR="00A00818" w:rsidRPr="0032177C">
              <w:rPr>
                <w:rFonts w:asciiTheme="minorHAnsi" w:hAnsiTheme="minorHAnsi" w:cs="Arial"/>
                <w:sz w:val="20"/>
                <w:lang w:eastAsia="ar-SA" w:bidi="ar-SA"/>
              </w:rPr>
              <w:t xml:space="preserve">epelná a hluková izolace </w:t>
            </w:r>
            <w:r w:rsidR="00FF0976">
              <w:rPr>
                <w:rFonts w:asciiTheme="minorHAnsi" w:hAnsiTheme="minorHAnsi" w:cs="Arial"/>
                <w:sz w:val="20"/>
                <w:lang w:eastAsia="ar-SA" w:bidi="ar-SA"/>
              </w:rPr>
              <w:t>ambulan</w:t>
            </w:r>
            <w:r w:rsidR="00A00818" w:rsidRPr="0032177C">
              <w:rPr>
                <w:rFonts w:asciiTheme="minorHAnsi" w:hAnsiTheme="minorHAnsi" w:cs="Arial"/>
                <w:sz w:val="20"/>
                <w:lang w:eastAsia="ar-SA" w:bidi="ar-SA"/>
              </w:rPr>
              <w:t>tního prostoru z pěněných samo zhášejících materiálů</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estava úložných prostor, skříněk pro uložení zdravotnického materiálu a rozmís</w:t>
            </w:r>
            <w:r w:rsidR="00A27276">
              <w:rPr>
                <w:rFonts w:asciiTheme="minorHAnsi" w:hAnsiTheme="minorHAnsi" w:cs="Arial"/>
                <w:sz w:val="20"/>
                <w:lang w:eastAsia="ar-SA" w:bidi="ar-SA"/>
              </w:rPr>
              <w:t>tění jednotlivých komponentů v z</w:t>
            </w:r>
            <w:r w:rsidR="00A00818" w:rsidRPr="0032177C">
              <w:rPr>
                <w:rFonts w:asciiTheme="minorHAnsi" w:hAnsiTheme="minorHAnsi" w:cs="Arial"/>
                <w:sz w:val="20"/>
                <w:lang w:eastAsia="ar-SA" w:bidi="ar-SA"/>
              </w:rPr>
              <w:t xml:space="preserve">ástavbě viz ilustrativní nákres (příloha </w:t>
            </w:r>
            <w:r w:rsidR="00FF0976">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FF0976">
              <w:rPr>
                <w:rFonts w:asciiTheme="minorHAnsi" w:hAnsiTheme="minorHAnsi" w:cs="Arial"/>
                <w:sz w:val="20"/>
                <w:lang w:eastAsia="ar-SA" w:bidi="ar-SA"/>
              </w:rPr>
              <w:t>1</w:t>
            </w:r>
            <w:r w:rsidR="00A00818"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A00818" w:rsidRPr="0032177C">
              <w:rPr>
                <w:rFonts w:asciiTheme="minorHAnsi" w:hAnsiTheme="minorHAnsi" w:cs="Arial"/>
                <w:sz w:val="20"/>
                <w:lang w:eastAsia="ar-SA" w:bidi="ar-SA"/>
              </w:rPr>
              <w:t xml:space="preserve">kříňka </w:t>
            </w:r>
            <w:r w:rsidR="00DF31C3">
              <w:rPr>
                <w:rFonts w:asciiTheme="minorHAnsi" w:hAnsiTheme="minorHAnsi" w:cs="Arial"/>
                <w:sz w:val="20"/>
                <w:lang w:eastAsia="ar-SA" w:bidi="ar-SA"/>
              </w:rPr>
              <w:t xml:space="preserve">s úložnými prostory </w:t>
            </w:r>
            <w:r w:rsidR="00A00818" w:rsidRPr="0032177C">
              <w:rPr>
                <w:rFonts w:asciiTheme="minorHAnsi" w:hAnsiTheme="minorHAnsi" w:cs="Arial"/>
                <w:sz w:val="20"/>
                <w:lang w:eastAsia="ar-SA" w:bidi="ar-SA"/>
              </w:rPr>
              <w:t>nad levým zadním podběhem, navazující na podstropní skříňku, s ochranným plechem vzadu proti poškození při nakládání nosítek, v</w:t>
            </w:r>
            <w:r w:rsidR="00DF31C3">
              <w:rPr>
                <w:rFonts w:asciiTheme="minorHAnsi" w:hAnsiTheme="minorHAnsi" w:cs="Arial"/>
                <w:sz w:val="20"/>
                <w:lang w:eastAsia="ar-SA" w:bidi="ar-SA"/>
              </w:rPr>
              <w:t>e</w:t>
            </w:r>
            <w:r w:rsidR="00A00818" w:rsidRPr="0032177C">
              <w:rPr>
                <w:rFonts w:asciiTheme="minorHAnsi" w:hAnsiTheme="minorHAnsi" w:cs="Arial"/>
                <w:sz w:val="20"/>
                <w:lang w:eastAsia="ar-SA" w:bidi="ar-SA"/>
              </w:rPr>
              <w:t> </w:t>
            </w:r>
            <w:r w:rsidR="00DF31C3">
              <w:rPr>
                <w:rFonts w:asciiTheme="minorHAnsi" w:hAnsiTheme="minorHAnsi" w:cs="Arial"/>
                <w:sz w:val="20"/>
                <w:lang w:eastAsia="ar-SA" w:bidi="ar-SA"/>
              </w:rPr>
              <w:t>středn</w:t>
            </w:r>
            <w:r w:rsidR="00A00818" w:rsidRPr="0032177C">
              <w:rPr>
                <w:rFonts w:asciiTheme="minorHAnsi" w:hAnsiTheme="minorHAnsi" w:cs="Arial"/>
                <w:sz w:val="20"/>
                <w:lang w:eastAsia="ar-SA" w:bidi="ar-SA"/>
              </w:rPr>
              <w:t xml:space="preserve">í části s výklopnými </w:t>
            </w:r>
            <w:r w:rsidR="00A00818" w:rsidRPr="00F540FD">
              <w:rPr>
                <w:rFonts w:asciiTheme="minorHAnsi" w:hAnsiTheme="minorHAnsi" w:cs="Arial"/>
                <w:sz w:val="20"/>
                <w:lang w:eastAsia="ar-SA" w:bidi="ar-SA"/>
              </w:rPr>
              <w:t>boxy na drobný materiál min. 6 ks</w:t>
            </w:r>
            <w:r w:rsidR="00A00818" w:rsidRPr="0032177C">
              <w:rPr>
                <w:rFonts w:asciiTheme="minorHAnsi" w:hAnsiTheme="minorHAnsi" w:cs="Arial"/>
                <w:sz w:val="20"/>
                <w:lang w:eastAsia="ar-SA" w:bidi="ar-SA"/>
              </w:rPr>
              <w:t>,</w:t>
            </w:r>
            <w:r w:rsidR="00DF31C3">
              <w:rPr>
                <w:rFonts w:asciiTheme="minorHAnsi" w:hAnsiTheme="minorHAnsi" w:cs="Arial"/>
                <w:sz w:val="20"/>
                <w:lang w:eastAsia="ar-SA" w:bidi="ar-SA"/>
              </w:rPr>
              <w:t xml:space="preserve"> </w:t>
            </w:r>
            <w:r w:rsidR="00DF31C3" w:rsidRPr="00DF31C3">
              <w:rPr>
                <w:rFonts w:asciiTheme="minorHAnsi" w:hAnsiTheme="minorHAnsi" w:cs="Arial"/>
                <w:sz w:val="20"/>
                <w:lang w:eastAsia="ar-SA" w:bidi="ar-SA"/>
              </w:rPr>
              <w:t>min. vnitřní velikost boxu 140 x 95 x 95 mm (výška vpředu, hloubka, šířka)</w:t>
            </w:r>
            <w:r w:rsidR="00DF31C3">
              <w:rPr>
                <w:rFonts w:asciiTheme="minorHAnsi" w:hAnsiTheme="minorHAnsi" w:cs="Arial"/>
                <w:sz w:val="20"/>
                <w:lang w:eastAsia="ar-SA" w:bidi="ar-SA"/>
              </w:rPr>
              <w:t>.</w:t>
            </w:r>
            <w:r w:rsidR="00A00818" w:rsidRPr="0032177C">
              <w:rPr>
                <w:rFonts w:asciiTheme="minorHAnsi" w:hAnsiTheme="minorHAnsi" w:cs="Arial"/>
                <w:sz w:val="20"/>
                <w:lang w:eastAsia="ar-SA" w:bidi="ar-SA"/>
              </w:rPr>
              <w:t xml:space="preserve"> </w:t>
            </w:r>
            <w:r w:rsidR="00DF31C3">
              <w:rPr>
                <w:rFonts w:asciiTheme="minorHAnsi" w:hAnsiTheme="minorHAnsi" w:cs="Arial"/>
                <w:sz w:val="20"/>
                <w:lang w:eastAsia="ar-SA" w:bidi="ar-SA"/>
              </w:rPr>
              <w:t>Ostatní s</w:t>
            </w:r>
            <w:r w:rsidR="00DF31C3" w:rsidRPr="00DF31C3">
              <w:rPr>
                <w:rFonts w:asciiTheme="minorHAnsi" w:hAnsiTheme="minorHAnsi" w:cs="Arial"/>
                <w:sz w:val="20"/>
                <w:lang w:eastAsia="ar-SA" w:bidi="ar-SA"/>
              </w:rPr>
              <w:t>kříňky uzavřené posuvnými průhlednými dvířky v nehlučném provedení</w:t>
            </w:r>
            <w:r w:rsidR="00DF31C3">
              <w:rPr>
                <w:rFonts w:asciiTheme="minorHAnsi" w:hAnsiTheme="minorHAnsi" w:cs="Arial"/>
                <w:sz w:val="20"/>
                <w:lang w:eastAsia="ar-SA" w:bidi="ar-SA"/>
              </w:rPr>
              <w:t>. Na sestavu skříněk</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směrem dopředu navazující</w:t>
            </w:r>
            <w:r w:rsidR="00A00818" w:rsidRPr="0032177C">
              <w:rPr>
                <w:rFonts w:asciiTheme="minorHAnsi" w:hAnsiTheme="minorHAnsi" w:cs="Arial"/>
                <w:sz w:val="20"/>
                <w:lang w:eastAsia="ar-SA" w:bidi="ar-SA"/>
              </w:rPr>
              <w:t xml:space="preserve"> </w:t>
            </w:r>
            <w:r w:rsidR="00FF0976">
              <w:rPr>
                <w:rFonts w:asciiTheme="minorHAnsi" w:hAnsiTheme="minorHAnsi" w:cs="Arial"/>
                <w:sz w:val="20"/>
                <w:lang w:eastAsia="ar-SA" w:bidi="ar-SA"/>
              </w:rPr>
              <w:t>skříňka</w:t>
            </w:r>
            <w:r w:rsidR="00A00818" w:rsidRPr="0032177C">
              <w:rPr>
                <w:rFonts w:asciiTheme="minorHAnsi" w:hAnsiTheme="minorHAnsi" w:cs="Arial"/>
                <w:sz w:val="20"/>
                <w:lang w:eastAsia="ar-SA" w:bidi="ar-SA"/>
              </w:rPr>
              <w:t xml:space="preserve"> s odklopným víkem se zajištěním v otevřeném </w:t>
            </w:r>
            <w:r w:rsidR="00AD568A">
              <w:rPr>
                <w:rFonts w:asciiTheme="minorHAnsi" w:hAnsiTheme="minorHAnsi" w:cs="Arial"/>
                <w:sz w:val="20"/>
                <w:lang w:eastAsia="ar-SA" w:bidi="ar-SA"/>
              </w:rPr>
              <w:t xml:space="preserve">a uzavřeném </w:t>
            </w:r>
            <w:r w:rsidR="00A00818" w:rsidRPr="0032177C">
              <w:rPr>
                <w:rFonts w:asciiTheme="minorHAnsi" w:hAnsiTheme="minorHAnsi" w:cs="Arial"/>
                <w:sz w:val="20"/>
                <w:lang w:eastAsia="ar-SA" w:bidi="ar-SA"/>
              </w:rPr>
              <w:t xml:space="preserve">stavu.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K</w:t>
            </w:r>
            <w:r w:rsidR="00A00818" w:rsidRPr="0032177C">
              <w:rPr>
                <w:rFonts w:asciiTheme="minorHAnsi" w:hAnsiTheme="minorHAnsi" w:cs="Arial"/>
                <w:sz w:val="20"/>
                <w:lang w:eastAsia="ar-SA" w:bidi="ar-SA"/>
              </w:rPr>
              <w:t>ombinovaná skříň na přepážce vozidla u bočního vstupu, se třemi zásuvkami, s</w:t>
            </w:r>
            <w:r w:rsidR="00AD568A">
              <w:rPr>
                <w:rFonts w:asciiTheme="minorHAnsi" w:hAnsiTheme="minorHAnsi" w:cs="Arial"/>
                <w:sz w:val="20"/>
                <w:lang w:eastAsia="ar-SA" w:bidi="ar-SA"/>
              </w:rPr>
              <w:t xml:space="preserve"> kovovou </w:t>
            </w:r>
            <w:r w:rsidR="00A00818" w:rsidRPr="0032177C">
              <w:rPr>
                <w:rFonts w:asciiTheme="minorHAnsi" w:hAnsiTheme="minorHAnsi" w:cs="Arial"/>
                <w:sz w:val="20"/>
                <w:lang w:eastAsia="ar-SA" w:bidi="ar-SA"/>
              </w:rPr>
              <w:t xml:space="preserve">nerezovou pracovní deskou se zvýšeným oblým okrajem, s držákem pro čisté papíry do tiskárny ve formátu A4, s odkládacím prostorem pro 1 ks přenosný batoh uložený na stojato v dosahu bočních dveří, </w:t>
            </w:r>
            <w:r w:rsidR="00AD568A">
              <w:rPr>
                <w:rFonts w:asciiTheme="minorHAnsi" w:hAnsiTheme="minorHAnsi" w:cs="Arial"/>
                <w:sz w:val="20"/>
                <w:lang w:eastAsia="ar-SA" w:bidi="ar-SA"/>
              </w:rPr>
              <w:t xml:space="preserve">prostor pro batoh s kovovou nerezovou spodní částí </w:t>
            </w:r>
            <w:r w:rsidR="00451DF2">
              <w:rPr>
                <w:rFonts w:asciiTheme="minorHAnsi" w:hAnsiTheme="minorHAnsi" w:cs="Arial"/>
                <w:sz w:val="20"/>
                <w:lang w:eastAsia="ar-SA" w:bidi="ar-SA"/>
              </w:rPr>
              <w:t xml:space="preserve">a </w:t>
            </w:r>
            <w:r w:rsidR="00AD568A">
              <w:rPr>
                <w:rFonts w:asciiTheme="minorHAnsi" w:hAnsiTheme="minorHAnsi" w:cs="Arial"/>
                <w:sz w:val="20"/>
                <w:lang w:eastAsia="ar-SA" w:bidi="ar-SA"/>
              </w:rPr>
              <w:t>stěn</w:t>
            </w:r>
            <w:r w:rsidR="00451DF2">
              <w:rPr>
                <w:rFonts w:asciiTheme="minorHAnsi" w:hAnsiTheme="minorHAnsi" w:cs="Arial"/>
                <w:sz w:val="20"/>
                <w:lang w:eastAsia="ar-SA" w:bidi="ar-SA"/>
              </w:rPr>
              <w:t>ami</w:t>
            </w:r>
            <w:r w:rsidR="00AD568A">
              <w:rPr>
                <w:rFonts w:asciiTheme="minorHAnsi" w:hAnsiTheme="minorHAnsi" w:cs="Arial"/>
                <w:sz w:val="20"/>
                <w:lang w:eastAsia="ar-SA" w:bidi="ar-SA"/>
              </w:rPr>
              <w:t xml:space="preserve"> tohoto prostoru. Součástí skříňky je</w:t>
            </w:r>
            <w:r w:rsidR="00A00818" w:rsidRPr="0032177C">
              <w:rPr>
                <w:rFonts w:asciiTheme="minorHAnsi" w:hAnsiTheme="minorHAnsi" w:cs="Arial"/>
                <w:sz w:val="20"/>
                <w:lang w:eastAsia="ar-SA" w:bidi="ar-SA"/>
              </w:rPr>
              <w:t> výdech ne</w:t>
            </w:r>
            <w:r w:rsidR="00AD568A">
              <w:rPr>
                <w:rFonts w:asciiTheme="minorHAnsi" w:hAnsiTheme="minorHAnsi" w:cs="Arial"/>
                <w:sz w:val="20"/>
                <w:lang w:eastAsia="ar-SA" w:bidi="ar-SA"/>
              </w:rPr>
              <w:t xml:space="preserve">závislého vzduchového topení, </w:t>
            </w:r>
            <w:r w:rsidR="000C1845" w:rsidRPr="000C1845">
              <w:rPr>
                <w:rFonts w:asciiTheme="minorHAnsi" w:hAnsiTheme="minorHAnsi" w:cs="Arial"/>
                <w:sz w:val="20"/>
                <w:lang w:eastAsia="ar-SA" w:bidi="ar-SA"/>
              </w:rPr>
              <w:t xml:space="preserve">ohřívací spodní vysouvací zásuvka (termobox), </w:t>
            </w:r>
            <w:r w:rsidR="00A00818" w:rsidRPr="0032177C">
              <w:rPr>
                <w:rFonts w:asciiTheme="minorHAnsi" w:hAnsiTheme="minorHAnsi" w:cs="Arial"/>
                <w:sz w:val="20"/>
                <w:lang w:eastAsia="ar-SA" w:bidi="ar-SA"/>
              </w:rPr>
              <w:t>sklopn</w:t>
            </w:r>
            <w:r w:rsidR="00AD568A">
              <w:rPr>
                <w:rFonts w:asciiTheme="minorHAnsi" w:hAnsiTheme="minorHAnsi" w:cs="Arial"/>
                <w:sz w:val="20"/>
                <w:lang w:eastAsia="ar-SA" w:bidi="ar-SA"/>
              </w:rPr>
              <w:t>é</w:t>
            </w:r>
            <w:r w:rsidR="00A00818" w:rsidRPr="0032177C">
              <w:rPr>
                <w:rFonts w:asciiTheme="minorHAnsi" w:hAnsiTheme="minorHAnsi" w:cs="Arial"/>
                <w:sz w:val="20"/>
                <w:lang w:eastAsia="ar-SA" w:bidi="ar-SA"/>
              </w:rPr>
              <w:t xml:space="preserve"> sedadl</w:t>
            </w:r>
            <w:r w:rsidR="00AD568A">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 viz nákres </w:t>
            </w:r>
            <w:r w:rsidR="00A36914" w:rsidRPr="00481A56">
              <w:rPr>
                <w:rFonts w:asciiTheme="minorHAnsi" w:hAnsiTheme="minorHAnsi" w:cs="Arial"/>
                <w:szCs w:val="22"/>
                <w:lang w:eastAsia="ar-SA" w:bidi="ar-SA"/>
              </w:rPr>
              <w:t>(</w:t>
            </w:r>
            <w:r w:rsidR="00A36914" w:rsidRPr="0032177C">
              <w:rPr>
                <w:rFonts w:asciiTheme="minorHAnsi" w:hAnsiTheme="minorHAnsi" w:cs="Arial"/>
                <w:sz w:val="20"/>
                <w:lang w:eastAsia="ar-SA" w:bidi="ar-SA"/>
              </w:rPr>
              <w:t xml:space="preserve">příloha </w:t>
            </w:r>
            <w:r w:rsidR="00AD568A">
              <w:rPr>
                <w:rFonts w:asciiTheme="minorHAnsi" w:hAnsiTheme="minorHAnsi" w:cs="Arial"/>
                <w:sz w:val="20"/>
                <w:lang w:eastAsia="ar-SA" w:bidi="ar-SA"/>
              </w:rPr>
              <w:t xml:space="preserve">TS </w:t>
            </w:r>
            <w:r w:rsidR="00A36914">
              <w:rPr>
                <w:rFonts w:asciiTheme="minorHAnsi" w:hAnsiTheme="minorHAnsi" w:cs="Arial"/>
                <w:sz w:val="20"/>
                <w:lang w:eastAsia="ar-SA" w:bidi="ar-SA"/>
              </w:rPr>
              <w:t xml:space="preserve">č. </w:t>
            </w:r>
            <w:r w:rsidR="00AD568A">
              <w:rPr>
                <w:rFonts w:asciiTheme="minorHAnsi" w:hAnsiTheme="minorHAnsi" w:cs="Arial"/>
                <w:sz w:val="20"/>
                <w:lang w:eastAsia="ar-SA" w:bidi="ar-SA"/>
              </w:rPr>
              <w:t>1</w:t>
            </w:r>
            <w:r w:rsidR="00A36914"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51DF2"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1 ks</w:t>
            </w:r>
            <w:r w:rsidR="00A00818" w:rsidRPr="0032177C">
              <w:rPr>
                <w:rFonts w:asciiTheme="minorHAnsi" w:hAnsiTheme="minorHAnsi" w:cs="Arial"/>
                <w:sz w:val="20"/>
                <w:lang w:eastAsia="ar-SA" w:bidi="ar-SA"/>
              </w:rPr>
              <w:t xml:space="preserve"> </w:t>
            </w:r>
            <w:r w:rsidR="00AE2844">
              <w:rPr>
                <w:rFonts w:asciiTheme="minorHAnsi" w:hAnsiTheme="minorHAnsi" w:cs="Arial"/>
                <w:sz w:val="20"/>
                <w:lang w:eastAsia="ar-SA" w:bidi="ar-SA"/>
              </w:rPr>
              <w:t>kombinovan</w:t>
            </w:r>
            <w:r>
              <w:rPr>
                <w:rFonts w:asciiTheme="minorHAnsi" w:hAnsiTheme="minorHAnsi" w:cs="Arial"/>
                <w:sz w:val="20"/>
                <w:lang w:eastAsia="ar-SA" w:bidi="ar-SA"/>
              </w:rPr>
              <w:t>ý</w:t>
            </w:r>
            <w:r w:rsidR="00AE2844">
              <w:rPr>
                <w:rFonts w:asciiTheme="minorHAnsi" w:hAnsiTheme="minorHAnsi" w:cs="Arial"/>
                <w:sz w:val="20"/>
                <w:lang w:eastAsia="ar-SA" w:bidi="ar-SA"/>
              </w:rPr>
              <w:t xml:space="preserve"> </w:t>
            </w:r>
            <w:r>
              <w:rPr>
                <w:rFonts w:asciiTheme="minorHAnsi" w:hAnsiTheme="minorHAnsi" w:cs="Arial"/>
                <w:sz w:val="20"/>
                <w:lang w:eastAsia="ar-SA" w:bidi="ar-SA"/>
              </w:rPr>
              <w:t>výsuvný</w:t>
            </w:r>
            <w:r w:rsidR="00A00818" w:rsidRPr="0032177C">
              <w:rPr>
                <w:rFonts w:asciiTheme="minorHAnsi" w:hAnsiTheme="minorHAnsi" w:cs="Arial"/>
                <w:sz w:val="20"/>
                <w:lang w:eastAsia="ar-SA" w:bidi="ar-SA"/>
              </w:rPr>
              <w:t xml:space="preserve"> držák tiskár</w:t>
            </w:r>
            <w:r w:rsidR="00AE2844">
              <w:rPr>
                <w:rFonts w:asciiTheme="minorHAnsi" w:hAnsiTheme="minorHAnsi" w:cs="Arial"/>
                <w:sz w:val="20"/>
                <w:lang w:eastAsia="ar-SA" w:bidi="ar-SA"/>
              </w:rPr>
              <w:t>e</w:t>
            </w:r>
            <w:r w:rsidR="00A00818" w:rsidRPr="0032177C">
              <w:rPr>
                <w:rFonts w:asciiTheme="minorHAnsi" w:hAnsiTheme="minorHAnsi" w:cs="Arial"/>
                <w:sz w:val="20"/>
                <w:lang w:eastAsia="ar-SA" w:bidi="ar-SA"/>
              </w:rPr>
              <w:t>n HP Office Jet 100</w:t>
            </w:r>
            <w:r w:rsidR="00AE2844">
              <w:rPr>
                <w:rFonts w:asciiTheme="minorHAnsi" w:hAnsiTheme="minorHAnsi" w:cs="Arial"/>
                <w:sz w:val="20"/>
                <w:lang w:eastAsia="ar-SA" w:bidi="ar-SA"/>
              </w:rPr>
              <w:t xml:space="preserve"> a </w:t>
            </w:r>
            <w:r w:rsidR="00AE2844" w:rsidRPr="00AE2844">
              <w:rPr>
                <w:rFonts w:asciiTheme="minorHAnsi" w:hAnsiTheme="minorHAnsi" w:cs="Arial"/>
                <w:sz w:val="20"/>
                <w:lang w:eastAsia="ar-SA" w:bidi="ar-SA"/>
              </w:rPr>
              <w:t>Brother PJ-763 včetně ochranného obalu tiskárny a papíru PA-RC-001</w:t>
            </w:r>
            <w:r w:rsidR="00A00818" w:rsidRPr="0032177C">
              <w:rPr>
                <w:rFonts w:asciiTheme="minorHAnsi" w:hAnsiTheme="minorHAnsi" w:cs="Arial"/>
                <w:sz w:val="20"/>
                <w:lang w:eastAsia="ar-SA" w:bidi="ar-SA"/>
              </w:rPr>
              <w:t>, certifikovaného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xml:space="preserve">, umístěného místo prvního šuplíku kombinované skříňky. Poblíž tohoto držáku zásuvka 12V </w:t>
            </w:r>
            <w:proofErr w:type="spellStart"/>
            <w:r w:rsidR="00A00818" w:rsidRPr="0032177C">
              <w:rPr>
                <w:rFonts w:asciiTheme="minorHAnsi" w:hAnsiTheme="minorHAnsi" w:cs="Arial"/>
                <w:sz w:val="20"/>
                <w:lang w:eastAsia="ar-SA" w:bidi="ar-SA"/>
              </w:rPr>
              <w:t>zapalovačová</w:t>
            </w:r>
            <w:proofErr w:type="spellEnd"/>
            <w:r w:rsidR="00A00818" w:rsidRPr="0032177C">
              <w:rPr>
                <w:rFonts w:asciiTheme="minorHAnsi" w:hAnsiTheme="minorHAnsi" w:cs="Arial"/>
                <w:sz w:val="20"/>
                <w:lang w:eastAsia="ar-SA" w:bidi="ar-SA"/>
              </w:rPr>
              <w:t xml:space="preserve"> pro napájení tiskárny samostatně jištěná s optickou kontrolou funkčnosti</w:t>
            </w:r>
            <w:r>
              <w:rPr>
                <w:rFonts w:asciiTheme="minorHAnsi" w:hAnsiTheme="minorHAnsi" w:cs="Arial"/>
                <w:sz w:val="20"/>
                <w:lang w:eastAsia="ar-SA" w:bidi="ar-SA"/>
              </w:rPr>
              <w:t xml:space="preserve"> a napájecí USB zásuvka</w:t>
            </w:r>
            <w:r w:rsidR="00A00818" w:rsidRPr="0032177C">
              <w:rPr>
                <w:rFonts w:asciiTheme="minorHAnsi" w:hAnsiTheme="minorHAnsi" w:cs="Arial"/>
                <w:sz w:val="20"/>
                <w:lang w:eastAsia="ar-SA" w:bidi="ar-SA"/>
              </w:rPr>
              <w:t>, přesné umístění zásuv</w:t>
            </w:r>
            <w:r>
              <w:rPr>
                <w:rFonts w:asciiTheme="minorHAnsi" w:hAnsiTheme="minorHAnsi" w:cs="Arial"/>
                <w:sz w:val="20"/>
                <w:lang w:eastAsia="ar-SA" w:bidi="ar-SA"/>
              </w:rPr>
              <w:t>e</w:t>
            </w:r>
            <w:r w:rsidR="00A00818" w:rsidRPr="0032177C">
              <w:rPr>
                <w:rFonts w:asciiTheme="minorHAnsi" w:hAnsiTheme="minorHAnsi" w:cs="Arial"/>
                <w:sz w:val="20"/>
                <w:lang w:eastAsia="ar-SA" w:bidi="ar-SA"/>
              </w:rPr>
              <w:t xml:space="preserve">k upřesní zadavatel. </w:t>
            </w:r>
            <w:r w:rsidR="00A00818" w:rsidRPr="00A36914">
              <w:rPr>
                <w:rFonts w:asciiTheme="minorHAnsi" w:hAnsiTheme="minorHAnsi" w:cs="Arial"/>
                <w:b/>
                <w:sz w:val="20"/>
                <w:lang w:eastAsia="ar-SA" w:bidi="ar-SA"/>
              </w:rPr>
              <w:t>Certifikát držáku bude přiložen v nabídce.</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32177C">
              <w:rPr>
                <w:rFonts w:asciiTheme="minorHAnsi" w:hAnsiTheme="minorHAnsi" w:cs="Arial"/>
                <w:sz w:val="20"/>
                <w:lang w:eastAsia="ar-SA" w:bidi="ar-SA"/>
              </w:rPr>
              <w:t> prostoru vpravo u bočních dveří odkládací pultík</w:t>
            </w:r>
            <w:r w:rsidR="00655B50">
              <w:rPr>
                <w:rFonts w:asciiTheme="minorHAnsi" w:hAnsiTheme="minorHAnsi" w:cs="Arial"/>
                <w:sz w:val="20"/>
                <w:lang w:eastAsia="ar-SA" w:bidi="ar-SA"/>
              </w:rPr>
              <w:t xml:space="preserve"> se zvýšeným okrajem</w:t>
            </w:r>
            <w:r w:rsidR="00A00818" w:rsidRPr="0032177C">
              <w:rPr>
                <w:rFonts w:asciiTheme="minorHAnsi" w:hAnsiTheme="minorHAnsi" w:cs="Arial"/>
                <w:sz w:val="20"/>
                <w:lang w:eastAsia="ar-SA" w:bidi="ar-SA"/>
              </w:rPr>
              <w:t>, pod ním umís</w:t>
            </w:r>
            <w:r w:rsidR="00F540FD">
              <w:rPr>
                <w:rFonts w:asciiTheme="minorHAnsi" w:hAnsiTheme="minorHAnsi" w:cs="Arial"/>
                <w:sz w:val="20"/>
                <w:lang w:eastAsia="ar-SA" w:bidi="ar-SA"/>
              </w:rPr>
              <w:t xml:space="preserve">těn odpadkový koš, vedle </w:t>
            </w:r>
            <w:r w:rsidR="009E271F" w:rsidRPr="00F540FD">
              <w:rPr>
                <w:rFonts w:asciiTheme="minorHAnsi" w:hAnsiTheme="minorHAnsi" w:cs="Arial"/>
                <w:sz w:val="20"/>
                <w:lang w:eastAsia="ar-SA" w:bidi="ar-SA"/>
              </w:rPr>
              <w:t>pultík</w:t>
            </w:r>
            <w:r w:rsidR="00F540FD">
              <w:rPr>
                <w:rFonts w:asciiTheme="minorHAnsi" w:hAnsiTheme="minorHAnsi" w:cs="Arial"/>
                <w:sz w:val="20"/>
                <w:lang w:eastAsia="ar-SA" w:bidi="ar-SA"/>
              </w:rPr>
              <w:t>u</w:t>
            </w:r>
            <w:r w:rsidR="00A00818" w:rsidRPr="00F540FD">
              <w:rPr>
                <w:rFonts w:asciiTheme="minorHAnsi" w:hAnsiTheme="minorHAnsi" w:cs="Arial"/>
                <w:sz w:val="20"/>
                <w:lang w:eastAsia="ar-SA" w:bidi="ar-SA"/>
              </w:rPr>
              <w:t xml:space="preserve"> síťový</w:t>
            </w:r>
            <w:r w:rsidR="00A00818" w:rsidRPr="0032177C">
              <w:rPr>
                <w:rFonts w:asciiTheme="minorHAnsi" w:hAnsiTheme="minorHAnsi" w:cs="Arial"/>
                <w:sz w:val="20"/>
                <w:lang w:eastAsia="ar-SA" w:bidi="ar-SA"/>
              </w:rPr>
              <w:t xml:space="preserve"> kapsový program</w:t>
            </w:r>
            <w:r w:rsidR="009E271F">
              <w:rPr>
                <w:rFonts w:asciiTheme="minorHAnsi" w:hAnsiTheme="minorHAnsi" w:cs="Arial"/>
                <w:sz w:val="20"/>
                <w:lang w:eastAsia="ar-SA" w:bidi="ar-SA"/>
              </w:rPr>
              <w:t xml:space="preserve"> (min. </w:t>
            </w:r>
            <w:r w:rsidR="00F540FD">
              <w:rPr>
                <w:rFonts w:asciiTheme="minorHAnsi" w:hAnsiTheme="minorHAnsi" w:cs="Arial"/>
                <w:sz w:val="20"/>
                <w:lang w:eastAsia="ar-SA" w:bidi="ar-SA"/>
              </w:rPr>
              <w:t>2</w:t>
            </w:r>
            <w:r w:rsidR="009E271F">
              <w:rPr>
                <w:rFonts w:asciiTheme="minorHAnsi" w:hAnsiTheme="minorHAnsi" w:cs="Arial"/>
                <w:sz w:val="20"/>
                <w:lang w:eastAsia="ar-SA" w:bidi="ar-SA"/>
              </w:rPr>
              <w:t xml:space="preserve"> ks síťových kapes)</w:t>
            </w:r>
            <w:r w:rsidR="00A00818" w:rsidRPr="0032177C">
              <w:rPr>
                <w:rFonts w:asciiTheme="minorHAnsi" w:hAnsiTheme="minorHAnsi" w:cs="Arial"/>
                <w:sz w:val="20"/>
                <w:lang w:eastAsia="ar-SA" w:bidi="ar-SA"/>
              </w:rPr>
              <w:t xml:space="preserve"> pro umístění drobného zdravotnického materiálu. Rozmístění upřesní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pravé straně u bočních dveří pod odkládacím pultíkem fixace kyslíkové tašky</w:t>
            </w:r>
            <w:r w:rsidR="00F540FD">
              <w:rPr>
                <w:rFonts w:asciiTheme="minorHAnsi" w:hAnsiTheme="minorHAnsi" w:cs="Arial"/>
                <w:sz w:val="20"/>
                <w:lang w:eastAsia="ar-SA" w:bidi="ar-SA"/>
              </w:rPr>
              <w:t xml:space="preserve"> formou kovového nerezového držáku a bezpečnostního pásu</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sedadlo M1 s odklopným sedákem, opěrkou zad, nastavitelnou opěrkou hlavy ukotveno na přepážce u hlavy pacienta. Sedadlo je opatřeno tříbodovým bezpečnostním pásem. Minimální vzdálenost od beder po kolena sedící osoby je 570 mm</w:t>
            </w:r>
            <w:r w:rsidR="00D13AC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odání a montáž nezávislého naftového topení pro ambulantní prostor, o minimálním výkonu 3,</w:t>
            </w:r>
            <w:r w:rsidR="00AE2844">
              <w:rPr>
                <w:rFonts w:asciiTheme="minorHAnsi" w:hAnsiTheme="minorHAnsi" w:cs="Arial"/>
                <w:sz w:val="20"/>
                <w:lang w:eastAsia="ar-SA" w:bidi="ar-SA"/>
              </w:rPr>
              <w:t>5</w:t>
            </w:r>
            <w:r w:rsidR="00A00818" w:rsidRPr="0032177C">
              <w:rPr>
                <w:rFonts w:asciiTheme="minorHAnsi" w:hAnsiTheme="minorHAnsi" w:cs="Arial"/>
                <w:sz w:val="20"/>
                <w:lang w:eastAsia="ar-SA" w:bidi="ar-SA"/>
              </w:rPr>
              <w:t xml:space="preserve"> kW s digitálním ovladačem</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ložný prostor nad kabinou řidiče ve spoileru krytý dvířky s vnitřní zateplenou částí, nebo skříňka v tomto místě, dle možností nabídnutého podvozku. </w:t>
            </w:r>
            <w:r w:rsidR="00AE2844">
              <w:rPr>
                <w:rFonts w:asciiTheme="minorHAnsi" w:hAnsiTheme="minorHAnsi" w:cs="Arial"/>
                <w:sz w:val="20"/>
                <w:lang w:eastAsia="ar-SA" w:bidi="ar-SA"/>
              </w:rPr>
              <w:t>Dvířka se zajištěn</w:t>
            </w:r>
            <w:r w:rsidR="000C1845">
              <w:rPr>
                <w:rFonts w:asciiTheme="minorHAnsi" w:hAnsiTheme="minorHAnsi" w:cs="Arial"/>
                <w:sz w:val="20"/>
                <w:lang w:eastAsia="ar-SA" w:bidi="ar-SA"/>
              </w:rPr>
              <w:t>ím v otevřené a uzavřené poloze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36914"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A00818" w:rsidRPr="0032177C">
              <w:rPr>
                <w:rFonts w:asciiTheme="minorHAnsi" w:hAnsiTheme="minorHAnsi" w:cs="Arial"/>
                <w:sz w:val="20"/>
                <w:lang w:eastAsia="ar-SA" w:bidi="ar-SA"/>
              </w:rPr>
              <w:t xml:space="preserve">entrální rozvod kyslíku s min. šesti </w:t>
            </w:r>
            <w:r w:rsidR="00AE2844">
              <w:rPr>
                <w:rFonts w:asciiTheme="minorHAnsi" w:hAnsiTheme="minorHAnsi" w:cs="Arial"/>
                <w:sz w:val="20"/>
                <w:lang w:eastAsia="ar-SA" w:bidi="ar-SA"/>
              </w:rPr>
              <w:t xml:space="preserve">rychlospojkami </w:t>
            </w:r>
            <w:r w:rsidR="00A00818" w:rsidRPr="0032177C">
              <w:rPr>
                <w:rFonts w:asciiTheme="minorHAnsi" w:hAnsiTheme="minorHAnsi" w:cs="Arial"/>
                <w:sz w:val="20"/>
                <w:lang w:eastAsia="ar-SA" w:bidi="ar-SA"/>
              </w:rPr>
              <w:t>dle</w:t>
            </w:r>
            <w:r w:rsidR="005306EF">
              <w:rPr>
                <w:rFonts w:asciiTheme="minorHAnsi" w:hAnsiTheme="minorHAnsi" w:cs="Arial"/>
                <w:sz w:val="20"/>
                <w:lang w:eastAsia="ar-SA" w:bidi="ar-SA"/>
              </w:rPr>
              <w:t xml:space="preserve"> platné</w:t>
            </w:r>
            <w:r w:rsidR="00A00818" w:rsidRPr="0032177C">
              <w:rPr>
                <w:rFonts w:asciiTheme="minorHAnsi" w:hAnsiTheme="minorHAnsi" w:cs="Arial"/>
                <w:sz w:val="20"/>
                <w:lang w:eastAsia="ar-SA" w:bidi="ar-SA"/>
              </w:rPr>
              <w:t xml:space="preserve"> ČSN</w:t>
            </w:r>
            <w:r w:rsidR="005306EF">
              <w:rPr>
                <w:rFonts w:asciiTheme="minorHAnsi" w:hAnsiTheme="minorHAnsi" w:cs="Arial"/>
                <w:sz w:val="20"/>
                <w:lang w:eastAsia="ar-SA" w:bidi="ar-SA"/>
              </w:rPr>
              <w:t xml:space="preserve">, 2 ks propojovací hadice s koncovkami pro propojení kyslíkové </w:t>
            </w:r>
            <w:r w:rsidR="000C1845">
              <w:rPr>
                <w:rFonts w:asciiTheme="minorHAnsi" w:hAnsiTheme="minorHAnsi" w:cs="Arial"/>
                <w:sz w:val="20"/>
                <w:lang w:eastAsia="ar-SA" w:bidi="ar-SA"/>
              </w:rPr>
              <w:t xml:space="preserve">LIV </w:t>
            </w:r>
            <w:r w:rsidR="005306EF">
              <w:rPr>
                <w:rFonts w:asciiTheme="minorHAnsi" w:hAnsiTheme="minorHAnsi" w:cs="Arial"/>
                <w:sz w:val="20"/>
                <w:lang w:eastAsia="ar-SA" w:bidi="ar-SA"/>
              </w:rPr>
              <w:t>lahve s rychlospojkou rozvodu. Rozmístění komponentů kyslíkového rozvodu ods</w:t>
            </w:r>
            <w:r w:rsidR="000C1845">
              <w:rPr>
                <w:rFonts w:asciiTheme="minorHAnsi" w:hAnsiTheme="minorHAnsi" w:cs="Arial"/>
                <w:sz w:val="20"/>
                <w:lang w:eastAsia="ar-SA" w:bidi="ar-SA"/>
              </w:rPr>
              <w:t>ouhlasí před montáží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1ks sklopné a otočné sedadlo M1 s nastavitelnou opěrkou hlavy a 2 ks loketními opěrami a polohovatelnou zádovou opěrou umístěné vpravo vzadu. Tříbodový pás o délce min 2450 mm umístěný po</w:t>
            </w:r>
            <w:r w:rsidR="00741500">
              <w:rPr>
                <w:rFonts w:asciiTheme="minorHAnsi" w:hAnsiTheme="minorHAnsi" w:cs="Arial"/>
                <w:sz w:val="20"/>
                <w:lang w:eastAsia="ar-SA" w:bidi="ar-SA"/>
              </w:rPr>
              <w:t xml:space="preserve">d plastovým krytem zádové opěry. </w:t>
            </w:r>
            <w:r w:rsidR="00741500" w:rsidRPr="00741500">
              <w:rPr>
                <w:rFonts w:asciiTheme="minorHAnsi" w:hAnsiTheme="minorHAnsi" w:cs="Arial"/>
                <w:sz w:val="20"/>
                <w:lang w:eastAsia="ar-SA" w:bidi="ar-SA"/>
              </w:rPr>
              <w:t>Vedení bezpečnostního pásu z pravé strany do leva.</w:t>
            </w:r>
            <w:r w:rsidR="00741500">
              <w:rPr>
                <w:rFonts w:asciiTheme="minorHAnsi" w:hAnsiTheme="minorHAnsi" w:cs="Arial"/>
                <w:sz w:val="20"/>
                <w:lang w:eastAsia="ar-SA" w:bidi="ar-SA"/>
              </w:rPr>
              <w:t xml:space="preserve"> </w:t>
            </w:r>
            <w:r w:rsidR="00D13AC0" w:rsidRPr="00D13AC0">
              <w:rPr>
                <w:rFonts w:asciiTheme="minorHAnsi" w:hAnsiTheme="minorHAnsi" w:cs="Arial"/>
                <w:sz w:val="20"/>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D13AC0">
              <w:rPr>
                <w:rFonts w:asciiTheme="minorHAnsi" w:hAnsiTheme="minorHAnsi" w:cs="Arial"/>
                <w:sz w:val="20"/>
                <w:lang w:eastAsia="ar-SA" w:bidi="ar-SA"/>
              </w:rPr>
              <w:t xml:space="preserve"> </w:t>
            </w:r>
            <w:r w:rsidR="00741500">
              <w:rPr>
                <w:rFonts w:asciiTheme="minorHAnsi" w:hAnsiTheme="minorHAnsi" w:cs="Arial"/>
                <w:sz w:val="20"/>
                <w:lang w:eastAsia="ar-SA" w:bidi="ar-SA"/>
              </w:rPr>
              <w:t>U</w:t>
            </w:r>
            <w:r w:rsidRPr="0032177C">
              <w:rPr>
                <w:rFonts w:asciiTheme="minorHAnsi" w:hAnsiTheme="minorHAnsi" w:cs="Arial"/>
                <w:sz w:val="20"/>
                <w:lang w:eastAsia="ar-SA" w:bidi="ar-SA"/>
              </w:rPr>
              <w:t>místění sedadla odsouhlasí zadavatel, sedadlo musí umožnit vizuální kontakt sedící osoby na tomto sedadle s pacientem v polo sedu na nosítkách zasunutých v z</w:t>
            </w:r>
            <w:r w:rsidR="000C1845">
              <w:rPr>
                <w:rFonts w:asciiTheme="minorHAnsi" w:hAnsiTheme="minorHAnsi" w:cs="Arial"/>
                <w:sz w:val="20"/>
                <w:lang w:eastAsia="ar-SA" w:bidi="ar-SA"/>
              </w:rPr>
              <w:t>ádržném systému stolu nosítek</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evný, celo nerezový stůl pod nosítka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s 2 ks výsuvným úložným prostorem (1x směrem do otevřených zadních dveří a 1x do boku vpředu),</w:t>
            </w:r>
            <w:r w:rsidR="00451DF2">
              <w:rPr>
                <w:rFonts w:asciiTheme="minorHAnsi" w:hAnsiTheme="minorHAnsi" w:cs="Arial"/>
                <w:sz w:val="20"/>
                <w:lang w:eastAsia="ar-SA" w:bidi="ar-SA"/>
              </w:rPr>
              <w:t xml:space="preserve"> v zadním výsuvném prostoru držák pro složený </w:t>
            </w:r>
            <w:proofErr w:type="spellStart"/>
            <w:r w:rsidR="00451DF2">
              <w:rPr>
                <w:rFonts w:asciiTheme="minorHAnsi" w:hAnsiTheme="minorHAnsi" w:cs="Arial"/>
                <w:sz w:val="20"/>
                <w:lang w:eastAsia="ar-SA" w:bidi="ar-SA"/>
              </w:rPr>
              <w:t>Scoop</w:t>
            </w:r>
            <w:proofErr w:type="spellEnd"/>
            <w:r w:rsidR="00451DF2">
              <w:rPr>
                <w:rFonts w:asciiTheme="minorHAnsi" w:hAnsiTheme="minorHAnsi" w:cs="Arial"/>
                <w:sz w:val="20"/>
                <w:lang w:eastAsia="ar-SA" w:bidi="ar-SA"/>
              </w:rPr>
              <w:t xml:space="preserve"> rám (nehlučné provedení),</w:t>
            </w:r>
            <w:r w:rsidR="00A00818" w:rsidRPr="0032177C">
              <w:rPr>
                <w:rFonts w:asciiTheme="minorHAnsi" w:hAnsiTheme="minorHAnsi" w:cs="Arial"/>
                <w:sz w:val="20"/>
                <w:lang w:eastAsia="ar-SA" w:bidi="ar-SA"/>
              </w:rPr>
              <w:t xml:space="preserve"> </w:t>
            </w:r>
            <w:r w:rsidR="005306EF">
              <w:rPr>
                <w:rFonts w:asciiTheme="minorHAnsi" w:hAnsiTheme="minorHAnsi" w:cs="Arial"/>
                <w:sz w:val="20"/>
                <w:lang w:eastAsia="ar-SA" w:bidi="ar-SA"/>
              </w:rPr>
              <w:t xml:space="preserve">vyplněný volný prostor mezi stolem a skříňkou na levé straně, </w:t>
            </w:r>
            <w:r w:rsidR="00A00818" w:rsidRPr="00D35AC6">
              <w:rPr>
                <w:rFonts w:asciiTheme="minorHAnsi" w:hAnsiTheme="minorHAnsi" w:cs="Arial"/>
                <w:b/>
                <w:sz w:val="20"/>
                <w:lang w:eastAsia="ar-SA" w:bidi="ar-SA"/>
              </w:rPr>
              <w:t>certifikát doložený v</w:t>
            </w:r>
            <w:r w:rsidR="009C3CF2">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9C3CF2">
              <w:rPr>
                <w:rFonts w:asciiTheme="minorHAnsi" w:hAnsiTheme="minorHAnsi" w:cs="Arial"/>
                <w:b/>
                <w:sz w:val="20"/>
                <w:lang w:eastAsia="ar-SA" w:bidi="ar-SA"/>
              </w:rPr>
              <w:t>.</w:t>
            </w:r>
            <w:r w:rsidR="00A00818" w:rsidRPr="0032177C">
              <w:rPr>
                <w:rFonts w:asciiTheme="minorHAnsi" w:hAnsiTheme="minorHAnsi" w:cs="Arial"/>
                <w:sz w:val="20"/>
                <w:lang w:eastAsia="ar-SA" w:bidi="ar-SA"/>
              </w:rPr>
              <w:t xml:space="preserve"> </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erezová plošina stolu nosítek se sklopným nájezdovým čelem a s kotvením podvozku nosítek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hladký přechod ze sklopné nájezdové rampy na plochu stolu</w:t>
            </w:r>
            <w:r w:rsidR="00770089">
              <w:rPr>
                <w:rFonts w:asciiTheme="minorHAnsi" w:hAnsiTheme="minorHAnsi" w:cs="Arial"/>
                <w:sz w:val="20"/>
                <w:lang w:eastAsia="ar-SA" w:bidi="ar-SA"/>
              </w:rPr>
              <w:t xml:space="preserve">. </w:t>
            </w:r>
            <w:r w:rsidR="00770089" w:rsidRPr="00770089">
              <w:rPr>
                <w:rFonts w:asciiTheme="minorHAnsi" w:hAnsiTheme="minorHAnsi" w:cs="Arial"/>
                <w:b/>
                <w:sz w:val="20"/>
                <w:lang w:eastAsia="ar-SA" w:bidi="ar-SA"/>
              </w:rPr>
              <w:t>Dodavatel doloží certifikát zámku a kot</w:t>
            </w:r>
            <w:r w:rsidR="000C1845">
              <w:rPr>
                <w:rFonts w:asciiTheme="minorHAnsi" w:hAnsiTheme="minorHAnsi" w:cs="Arial"/>
                <w:b/>
                <w:sz w:val="20"/>
                <w:lang w:eastAsia="ar-SA" w:bidi="ar-SA"/>
              </w:rPr>
              <w:t>vení podvozku nosítek v</w:t>
            </w:r>
            <w:r w:rsidR="009C3CF2">
              <w:rPr>
                <w:rFonts w:asciiTheme="minorHAnsi" w:hAnsiTheme="minorHAnsi" w:cs="Arial"/>
                <w:b/>
                <w:sz w:val="20"/>
                <w:lang w:eastAsia="ar-SA" w:bidi="ar-SA"/>
              </w:rPr>
              <w:t> </w:t>
            </w:r>
            <w:r w:rsidR="000C1845">
              <w:rPr>
                <w:rFonts w:asciiTheme="minorHAnsi" w:hAnsiTheme="minorHAnsi" w:cs="Arial"/>
                <w:b/>
                <w:sz w:val="20"/>
                <w:lang w:eastAsia="ar-SA" w:bidi="ar-SA"/>
              </w:rPr>
              <w:t>nabídce</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odstropní skříňky na levé straně s posuvnými průhlednými dvířky nebo roletkou v nehlučném vedení, uprostřed prostor pro monitor </w:t>
            </w:r>
            <w:proofErr w:type="spellStart"/>
            <w:r w:rsidR="00A00818" w:rsidRPr="0032177C">
              <w:rPr>
                <w:rFonts w:asciiTheme="minorHAnsi" w:hAnsiTheme="minorHAnsi" w:cs="Arial"/>
                <w:sz w:val="20"/>
                <w:lang w:eastAsia="ar-SA" w:bidi="ar-SA"/>
              </w:rPr>
              <w:t>Corpuls</w:t>
            </w:r>
            <w:proofErr w:type="spellEnd"/>
            <w:r w:rsidR="00A00818" w:rsidRPr="0032177C">
              <w:rPr>
                <w:rFonts w:asciiTheme="minorHAnsi" w:hAnsiTheme="minorHAnsi" w:cs="Arial"/>
                <w:sz w:val="20"/>
                <w:lang w:eastAsia="ar-SA" w:bidi="ar-SA"/>
              </w:rPr>
              <w:t xml:space="preserve"> 3 viz nákres </w:t>
            </w:r>
            <w:r w:rsidR="00D35AC6" w:rsidRPr="00481A56">
              <w:rPr>
                <w:rFonts w:asciiTheme="minorHAnsi" w:hAnsiTheme="minorHAnsi" w:cs="Arial"/>
                <w:szCs w:val="22"/>
                <w:lang w:eastAsia="ar-SA" w:bidi="ar-SA"/>
              </w:rPr>
              <w:t>(</w:t>
            </w:r>
            <w:r w:rsidR="00D35AC6" w:rsidRPr="0032177C">
              <w:rPr>
                <w:rFonts w:asciiTheme="minorHAnsi" w:hAnsiTheme="minorHAnsi" w:cs="Arial"/>
                <w:sz w:val="20"/>
                <w:lang w:eastAsia="ar-SA" w:bidi="ar-SA"/>
              </w:rPr>
              <w:t xml:space="preserve">příloha </w:t>
            </w:r>
            <w:r w:rsidR="00770089">
              <w:rPr>
                <w:rFonts w:asciiTheme="minorHAnsi" w:hAnsiTheme="minorHAnsi" w:cs="Arial"/>
                <w:sz w:val="20"/>
                <w:lang w:eastAsia="ar-SA" w:bidi="ar-SA"/>
              </w:rPr>
              <w:t xml:space="preserve">TS </w:t>
            </w:r>
            <w:r w:rsidR="00D35AC6">
              <w:rPr>
                <w:rFonts w:asciiTheme="minorHAnsi" w:hAnsiTheme="minorHAnsi" w:cs="Arial"/>
                <w:sz w:val="20"/>
                <w:lang w:eastAsia="ar-SA" w:bidi="ar-SA"/>
              </w:rPr>
              <w:t xml:space="preserve">č. </w:t>
            </w:r>
            <w:r w:rsidR="00770089">
              <w:rPr>
                <w:rFonts w:asciiTheme="minorHAnsi" w:hAnsiTheme="minorHAnsi" w:cs="Arial"/>
                <w:sz w:val="20"/>
                <w:lang w:eastAsia="ar-SA" w:bidi="ar-SA"/>
              </w:rPr>
              <w:t>1</w:t>
            </w:r>
            <w:r w:rsidR="00D35AC6" w:rsidRPr="0032177C">
              <w:rPr>
                <w:rFonts w:asciiTheme="minorHAnsi" w:hAnsiTheme="minorHAnsi" w:cs="Arial"/>
                <w:sz w:val="20"/>
                <w:lang w:eastAsia="ar-SA" w:bidi="ar-SA"/>
              </w:rPr>
              <w:t>)</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C1845">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32177C">
              <w:rPr>
                <w:rFonts w:asciiTheme="minorHAnsi" w:hAnsiTheme="minorHAnsi" w:cs="Arial"/>
                <w:sz w:val="20"/>
                <w:lang w:eastAsia="ar-SA" w:bidi="ar-SA"/>
              </w:rPr>
              <w:t xml:space="preserve">osuvný držák infuzních </w:t>
            </w:r>
            <w:r w:rsidR="000C1845">
              <w:rPr>
                <w:rFonts w:asciiTheme="minorHAnsi" w:hAnsiTheme="minorHAnsi" w:cs="Arial"/>
                <w:sz w:val="20"/>
                <w:lang w:eastAsia="ar-SA" w:bidi="ar-SA"/>
              </w:rPr>
              <w:t>vaků</w:t>
            </w:r>
            <w:r w:rsidR="00A00818" w:rsidRPr="0032177C">
              <w:rPr>
                <w:rFonts w:asciiTheme="minorHAnsi" w:hAnsiTheme="minorHAnsi" w:cs="Arial"/>
                <w:sz w:val="20"/>
                <w:lang w:eastAsia="ar-SA" w:bidi="ar-SA"/>
              </w:rPr>
              <w:t xml:space="preserve"> v nerezovém provedení, 1 ks tyč u str</w:t>
            </w:r>
            <w:r w:rsidR="009C3CF2">
              <w:rPr>
                <w:rFonts w:asciiTheme="minorHAnsi" w:hAnsiTheme="minorHAnsi" w:cs="Arial"/>
                <w:sz w:val="20"/>
                <w:lang w:eastAsia="ar-SA" w:bidi="ar-SA"/>
              </w:rPr>
              <w:t>opu, 3 ks jednoduchý háček.</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ržák pro dvě desetilitrové LIV kyslíkové lahve vzadu,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certifikace doložená v</w:t>
            </w:r>
            <w:r w:rsidR="00D13AC0">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D13AC0">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pro jednu 2 l LIV kyslíkovou láhev certifikovaný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Pr="0032177C">
              <w:rPr>
                <w:rFonts w:asciiTheme="minorHAnsi" w:hAnsiTheme="minorHAnsi" w:cs="Arial"/>
                <w:sz w:val="20"/>
                <w:lang w:eastAsia="ar-SA" w:bidi="ar-SA"/>
              </w:rPr>
              <w:t xml:space="preserve">, </w:t>
            </w:r>
            <w:r w:rsidRPr="00D35AC6">
              <w:rPr>
                <w:rFonts w:asciiTheme="minorHAnsi" w:hAnsiTheme="minorHAnsi" w:cs="Arial"/>
                <w:b/>
                <w:sz w:val="20"/>
                <w:lang w:eastAsia="ar-SA" w:bidi="ar-SA"/>
              </w:rPr>
              <w:t>certifikace doložená v nabídce</w:t>
            </w:r>
            <w:r w:rsidRPr="0032177C">
              <w:rPr>
                <w:rFonts w:asciiTheme="minorHAnsi" w:hAnsiTheme="minorHAnsi" w:cs="Arial"/>
                <w:sz w:val="20"/>
                <w:lang w:eastAsia="ar-SA" w:bidi="ar-SA"/>
              </w:rPr>
              <w:t>, umístění na levé straně dole</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H</w:t>
            </w:r>
            <w:r w:rsidR="00A00818" w:rsidRPr="0032177C">
              <w:rPr>
                <w:rFonts w:asciiTheme="minorHAnsi" w:hAnsiTheme="minorHAnsi" w:cs="Arial"/>
                <w:sz w:val="20"/>
                <w:lang w:eastAsia="ar-SA" w:bidi="ar-SA"/>
              </w:rPr>
              <w:t>asicí přístroj práškový 2 kg umístěný v kabině řidiče</w:t>
            </w:r>
            <w:r w:rsidR="00770089">
              <w:rPr>
                <w:rFonts w:asciiTheme="minorHAnsi" w:hAnsiTheme="minorHAnsi" w:cs="Arial"/>
                <w:sz w:val="20"/>
                <w:lang w:eastAsia="ar-SA" w:bidi="ar-SA"/>
              </w:rPr>
              <w:t>, hasicí schopnost min. 34B</w:t>
            </w:r>
            <w:r w:rsidR="00D13AC0">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32177C" w:rsidRDefault="00C82A5B" w:rsidP="00E74B6D">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02443B" w:rsidRPr="004274A6">
              <w:rPr>
                <w:rFonts w:asciiTheme="minorHAnsi" w:hAnsiTheme="minorHAnsi" w:cs="Arial"/>
                <w:sz w:val="20"/>
                <w:lang w:eastAsia="ar-SA" w:bidi="ar-SA"/>
              </w:rPr>
              <w:t>kříňka v kabině řidiče mezi sed</w:t>
            </w:r>
            <w:r w:rsidR="004274A6" w:rsidRPr="004274A6">
              <w:rPr>
                <w:rFonts w:asciiTheme="minorHAnsi" w:hAnsiTheme="minorHAnsi" w:cs="Arial"/>
                <w:sz w:val="20"/>
                <w:lang w:eastAsia="ar-SA" w:bidi="ar-SA"/>
              </w:rPr>
              <w:t>adly s úložným prostorem o min.</w:t>
            </w:r>
            <w:r w:rsidR="0002443B" w:rsidRPr="004274A6">
              <w:rPr>
                <w:rFonts w:asciiTheme="minorHAnsi" w:hAnsiTheme="minorHAnsi" w:cs="Arial"/>
                <w:sz w:val="20"/>
                <w:lang w:eastAsia="ar-SA" w:bidi="ar-SA"/>
              </w:rPr>
              <w:t xml:space="preserve"> rozměru 400x260x150 mm pro uložení dokumentace</w:t>
            </w:r>
            <w:r w:rsidR="004274A6" w:rsidRPr="004274A6">
              <w:rPr>
                <w:rFonts w:asciiTheme="minorHAnsi" w:hAnsiTheme="minorHAnsi" w:cs="Arial"/>
                <w:sz w:val="20"/>
                <w:lang w:eastAsia="ar-SA" w:bidi="ar-SA"/>
              </w:rPr>
              <w:t>,</w:t>
            </w:r>
            <w:r w:rsidR="0002443B" w:rsidRPr="004274A6">
              <w:rPr>
                <w:rFonts w:asciiTheme="minorHAnsi" w:hAnsiTheme="minorHAnsi" w:cs="Arial"/>
                <w:sz w:val="20"/>
                <w:lang w:eastAsia="ar-SA" w:bidi="ar-SA"/>
              </w:rPr>
              <w:t xml:space="preserve"> 1 ks držák</w:t>
            </w:r>
            <w:r w:rsidR="004274A6" w:rsidRPr="004274A6">
              <w:rPr>
                <w:rFonts w:asciiTheme="minorHAnsi" w:hAnsiTheme="minorHAnsi" w:cs="Arial"/>
                <w:sz w:val="20"/>
                <w:lang w:eastAsia="ar-SA" w:bidi="ar-SA"/>
              </w:rPr>
              <w:t>u</w:t>
            </w:r>
            <w:r w:rsidR="0002443B" w:rsidRPr="004274A6">
              <w:rPr>
                <w:rFonts w:asciiTheme="minorHAnsi" w:hAnsiTheme="minorHAnsi" w:cs="Arial"/>
                <w:sz w:val="20"/>
                <w:lang w:eastAsia="ar-SA" w:bidi="ar-SA"/>
              </w:rPr>
              <w:t xml:space="preserve"> tabletu typ Panasonic FZ-G1 certifikovan</w:t>
            </w:r>
            <w:r w:rsidR="004274A6" w:rsidRPr="004274A6">
              <w:rPr>
                <w:rFonts w:asciiTheme="minorHAnsi" w:hAnsiTheme="minorHAnsi" w:cs="Arial"/>
                <w:sz w:val="20"/>
                <w:lang w:eastAsia="ar-SA" w:bidi="ar-SA"/>
              </w:rPr>
              <w:t>ého</w:t>
            </w:r>
            <w:r w:rsidR="0002443B" w:rsidRPr="004274A6">
              <w:rPr>
                <w:rFonts w:asciiTheme="minorHAnsi" w:hAnsiTheme="minorHAnsi" w:cs="Arial"/>
                <w:sz w:val="20"/>
                <w:lang w:eastAsia="ar-SA" w:bidi="ar-SA"/>
              </w:rPr>
              <w:t xml:space="preserve"> dle ČS</w:t>
            </w:r>
            <w:r w:rsidR="004274A6" w:rsidRPr="004274A6">
              <w:rPr>
                <w:rFonts w:asciiTheme="minorHAnsi" w:hAnsiTheme="minorHAnsi" w:cs="Arial"/>
                <w:sz w:val="20"/>
                <w:lang w:eastAsia="ar-SA" w:bidi="ar-SA"/>
              </w:rPr>
              <w:t>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včetně jeho dodání a</w:t>
            </w:r>
            <w:r w:rsidR="0002443B" w:rsidRPr="004274A6">
              <w:rPr>
                <w:rFonts w:asciiTheme="minorHAnsi" w:hAnsiTheme="minorHAnsi" w:cs="Arial"/>
                <w:sz w:val="20"/>
                <w:lang w:eastAsia="ar-SA" w:bidi="ar-SA"/>
              </w:rPr>
              <w:t xml:space="preserve"> s prostorem pro uložení dvou radiostanic nebo přemístění originálního d</w:t>
            </w:r>
            <w:r w:rsidR="00B02F8C">
              <w:rPr>
                <w:rFonts w:asciiTheme="minorHAnsi" w:hAnsiTheme="minorHAnsi" w:cs="Arial"/>
                <w:sz w:val="20"/>
                <w:lang w:eastAsia="ar-SA" w:bidi="ar-SA"/>
              </w:rPr>
              <w:t>vou DIN-</w:t>
            </w:r>
            <w:proofErr w:type="spellStart"/>
            <w:r w:rsidR="004274A6" w:rsidRPr="004274A6">
              <w:rPr>
                <w:rFonts w:asciiTheme="minorHAnsi" w:hAnsiTheme="minorHAnsi" w:cs="Arial"/>
                <w:sz w:val="20"/>
                <w:lang w:eastAsia="ar-SA" w:bidi="ar-SA"/>
              </w:rPr>
              <w:t>ového</w:t>
            </w:r>
            <w:proofErr w:type="spellEnd"/>
            <w:r w:rsidR="004274A6" w:rsidRPr="004274A6">
              <w:rPr>
                <w:rFonts w:asciiTheme="minorHAnsi" w:hAnsiTheme="minorHAnsi" w:cs="Arial"/>
                <w:sz w:val="20"/>
                <w:lang w:eastAsia="ar-SA" w:bidi="ar-SA"/>
              </w:rPr>
              <w:t xml:space="preserve"> autorádia vozidla.</w:t>
            </w:r>
            <w:r w:rsidR="0002443B" w:rsidRPr="004274A6">
              <w:rPr>
                <w:rFonts w:asciiTheme="minorHAnsi" w:hAnsiTheme="minorHAnsi" w:cs="Arial"/>
                <w:sz w:val="20"/>
                <w:lang w:eastAsia="ar-SA" w:bidi="ar-SA"/>
              </w:rPr>
              <w:t xml:space="preserve"> </w:t>
            </w:r>
            <w:r w:rsidR="004274A6" w:rsidRPr="004274A6">
              <w:rPr>
                <w:rFonts w:asciiTheme="minorHAnsi" w:hAnsiTheme="minorHAnsi" w:cs="Arial"/>
                <w:sz w:val="20"/>
                <w:lang w:eastAsia="ar-SA" w:bidi="ar-SA"/>
              </w:rPr>
              <w:t>P</w:t>
            </w:r>
            <w:r w:rsidR="0002443B" w:rsidRPr="004274A6">
              <w:rPr>
                <w:rFonts w:asciiTheme="minorHAnsi" w:hAnsiTheme="minorHAnsi" w:cs="Arial"/>
                <w:sz w:val="20"/>
                <w:lang w:eastAsia="ar-SA" w:bidi="ar-SA"/>
              </w:rPr>
              <w:t>od prost</w:t>
            </w:r>
            <w:r w:rsidR="004274A6" w:rsidRPr="004274A6">
              <w:rPr>
                <w:rFonts w:asciiTheme="minorHAnsi" w:hAnsiTheme="minorHAnsi" w:cs="Arial"/>
                <w:sz w:val="20"/>
                <w:lang w:eastAsia="ar-SA" w:bidi="ar-SA"/>
              </w:rPr>
              <w:t>orem pro radiostanice úložný</w:t>
            </w:r>
            <w:r w:rsidR="0002443B" w:rsidRPr="004274A6">
              <w:rPr>
                <w:rFonts w:asciiTheme="minorHAnsi" w:hAnsiTheme="minorHAnsi" w:cs="Arial"/>
                <w:sz w:val="20"/>
                <w:lang w:eastAsia="ar-SA" w:bidi="ar-SA"/>
              </w:rPr>
              <w:t>/servisní prostor pro umístění GPS jednotky, zvukového zesilovače a jiných technologií dle upřesnění zadavatele. Ve spodní části skříňky musí být prostor pro kabely k jednotlivým technologiím, tento prostor musí vést od přepážky po palubní desku vozidla. Prostor pro GPS jednotku, zvukového zesilovače a jiných technologií je vybaven servisními dvířky přístupnými od sedadla spolujezdce. Skříňka mezi sedadly navazuje na palubní desku vozidla a na přepážku oddělující prostor kabiny řidiče a pacientský.</w:t>
            </w:r>
            <w:r w:rsidR="004274A6" w:rsidRPr="004274A6">
              <w:rPr>
                <w:rFonts w:asciiTheme="minorHAnsi" w:hAnsiTheme="minorHAnsi" w:cs="Arial"/>
                <w:sz w:val="20"/>
                <w:lang w:eastAsia="ar-SA" w:bidi="ar-SA"/>
              </w:rPr>
              <w:t xml:space="preserve"> V boxu zásuvka 12V </w:t>
            </w:r>
            <w:proofErr w:type="spellStart"/>
            <w:r w:rsidR="004274A6" w:rsidRPr="004274A6">
              <w:rPr>
                <w:rFonts w:asciiTheme="minorHAnsi" w:hAnsiTheme="minorHAnsi" w:cs="Arial"/>
                <w:sz w:val="20"/>
                <w:lang w:eastAsia="ar-SA" w:bidi="ar-SA"/>
              </w:rPr>
              <w:t>zapalovačová</w:t>
            </w:r>
            <w:proofErr w:type="spellEnd"/>
            <w:r w:rsidR="004274A6" w:rsidRPr="004274A6">
              <w:rPr>
                <w:rFonts w:asciiTheme="minorHAnsi" w:hAnsiTheme="minorHAnsi" w:cs="Arial"/>
                <w:sz w:val="20"/>
                <w:lang w:eastAsia="ar-SA" w:bidi="ar-SA"/>
              </w:rPr>
              <w:t xml:space="preserve"> pro dobíjení tabletu samostatně jištěná s optickou kontrolou funkčnosti a napájecí USB rohová zásuvka</w:t>
            </w:r>
            <w:r w:rsidR="004274A6">
              <w:rPr>
                <w:rFonts w:asciiTheme="minorHAnsi" w:hAnsiTheme="minorHAnsi" w:cs="Arial"/>
                <w:sz w:val="20"/>
                <w:lang w:eastAsia="ar-SA" w:bidi="ar-SA"/>
              </w:rPr>
              <w:t>. Barva skříňky korespondující s barvou interiéru kabiny řidiče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9C3CF2" w:rsidRPr="0032177C" w:rsidTr="00BE14FD">
        <w:trPr>
          <w:trHeight w:val="20"/>
        </w:trPr>
        <w:tc>
          <w:tcPr>
            <w:tcW w:w="426" w:type="dxa"/>
            <w:shd w:val="clear" w:color="auto" w:fill="auto"/>
            <w:vAlign w:val="center"/>
          </w:tcPr>
          <w:p w:rsidR="009C3CF2" w:rsidRPr="0032177C" w:rsidRDefault="009C3CF2"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C3CF2" w:rsidRPr="004274A6" w:rsidRDefault="009C3CF2" w:rsidP="004274A6">
            <w:pPr>
              <w:spacing w:before="20" w:after="20"/>
              <w:rPr>
                <w:rFonts w:asciiTheme="minorHAnsi" w:hAnsiTheme="minorHAnsi" w:cs="Arial"/>
                <w:sz w:val="20"/>
                <w:lang w:eastAsia="ar-SA" w:bidi="ar-SA"/>
              </w:rPr>
            </w:pPr>
            <w:r w:rsidRPr="009C3CF2">
              <w:rPr>
                <w:rFonts w:asciiTheme="minorHAnsi" w:hAnsiTheme="minorHAnsi" w:cs="Arial"/>
                <w:sz w:val="20"/>
                <w:lang w:eastAsia="ar-SA" w:bidi="ar-SA"/>
              </w:rPr>
              <w:t>Ve středovém úložném boxu mezi sedadly 2 ks integrovaného digitálního ukazatele napětí obou akumulátorů (motoru, zástavby). Ukazatele musí zobrazovat stav napětí obou akumulátorů po zapnutí zapalování vozidla. Ukazatele nesmí oslňovat řidiče za jízdy a musí být označeny štítkem odolávající dezinfekčním přípravkům a otěru při úklidu. Přesné umístění odsouhlasí zadavatel.</w:t>
            </w:r>
          </w:p>
        </w:tc>
        <w:tc>
          <w:tcPr>
            <w:tcW w:w="3543" w:type="dxa"/>
            <w:shd w:val="clear" w:color="auto" w:fill="FFFFCC"/>
            <w:vAlign w:val="center"/>
          </w:tcPr>
          <w:p w:rsidR="009C3CF2" w:rsidRPr="00043E3B" w:rsidRDefault="009C3CF2" w:rsidP="00043E3B">
            <w:pPr>
              <w:spacing w:before="20" w:after="20"/>
              <w:rPr>
                <w:sz w:val="20"/>
              </w:rPr>
            </w:pPr>
          </w:p>
        </w:tc>
      </w:tr>
      <w:tr w:rsidR="002519EE" w:rsidRPr="0032177C" w:rsidTr="00BE14FD">
        <w:trPr>
          <w:trHeight w:val="20"/>
        </w:trPr>
        <w:tc>
          <w:tcPr>
            <w:tcW w:w="426" w:type="dxa"/>
            <w:shd w:val="clear" w:color="auto" w:fill="auto"/>
            <w:vAlign w:val="center"/>
          </w:tcPr>
          <w:p w:rsidR="002519EE" w:rsidRPr="0032177C" w:rsidRDefault="002519EE"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2519EE" w:rsidRPr="004274A6" w:rsidRDefault="002519EE" w:rsidP="004274A6">
            <w:pPr>
              <w:spacing w:before="20" w:after="20"/>
              <w:rPr>
                <w:rFonts w:asciiTheme="minorHAnsi" w:hAnsiTheme="minorHAnsi" w:cs="Arial"/>
                <w:sz w:val="20"/>
                <w:lang w:eastAsia="ar-SA" w:bidi="ar-SA"/>
              </w:rPr>
            </w:pPr>
            <w:r w:rsidRPr="002519EE">
              <w:rPr>
                <w:rFonts w:asciiTheme="minorHAnsi" w:hAnsiTheme="minorHAnsi" w:cs="Arial"/>
                <w:sz w:val="20"/>
                <w:lang w:eastAsia="ar-SA" w:bidi="ar-SA"/>
              </w:rPr>
              <w:t>Každá zásuvka 12V musí být označena štítkem se jmenovitým napětím. Toto označení musí odolat dezinfekčním přípravkům a otěru při úklidu sanitního vozidla.</w:t>
            </w:r>
          </w:p>
        </w:tc>
        <w:tc>
          <w:tcPr>
            <w:tcW w:w="3543" w:type="dxa"/>
            <w:shd w:val="clear" w:color="auto" w:fill="FFFFCC"/>
            <w:vAlign w:val="center"/>
          </w:tcPr>
          <w:p w:rsidR="002519EE" w:rsidRPr="00043E3B" w:rsidRDefault="002519EE"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a přepážce mezi sedadly 1ks držák krabice s jednorázovými rukavicemi a 2 ks držák ochranné přilby. Držák musí zajistit bezpečné uchycení přileb, musí být rychloupínací a musí zajistit nehlučnost připevněných ochranných přileb</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kno v přepážce s možností zastínění proti průniku světla z ambulantního prostoru k</w:t>
            </w:r>
            <w:r w:rsidR="009C3CF2">
              <w:rPr>
                <w:rFonts w:asciiTheme="minorHAnsi" w:hAnsiTheme="minorHAnsi" w:cs="Arial"/>
                <w:sz w:val="20"/>
                <w:lang w:eastAsia="ar-SA" w:bidi="ar-SA"/>
              </w:rPr>
              <w:t> </w:t>
            </w:r>
            <w:r w:rsidR="00A00818" w:rsidRPr="0032177C">
              <w:rPr>
                <w:rFonts w:asciiTheme="minorHAnsi" w:hAnsiTheme="minorHAnsi" w:cs="Arial"/>
                <w:sz w:val="20"/>
                <w:lang w:eastAsia="ar-SA" w:bidi="ar-SA"/>
              </w:rPr>
              <w:t>řidiči</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1 ks odpadní nádoba, umístění </w:t>
            </w:r>
            <w:r w:rsidR="00770089">
              <w:rPr>
                <w:rFonts w:asciiTheme="minorHAnsi" w:hAnsiTheme="minorHAnsi" w:cs="Arial"/>
                <w:sz w:val="20"/>
                <w:lang w:eastAsia="ar-SA" w:bidi="ar-SA"/>
              </w:rPr>
              <w:t xml:space="preserve">pod pultíkem </w:t>
            </w:r>
            <w:r w:rsidRPr="0032177C">
              <w:rPr>
                <w:rFonts w:asciiTheme="minorHAnsi" w:hAnsiTheme="minorHAnsi" w:cs="Arial"/>
                <w:sz w:val="20"/>
                <w:lang w:eastAsia="ar-SA" w:bidi="ar-SA"/>
              </w:rPr>
              <w:t>u</w:t>
            </w:r>
            <w:r w:rsidR="00770089">
              <w:rPr>
                <w:rFonts w:asciiTheme="minorHAnsi" w:hAnsiTheme="minorHAnsi" w:cs="Arial"/>
                <w:sz w:val="20"/>
                <w:lang w:eastAsia="ar-SA" w:bidi="ar-SA"/>
              </w:rPr>
              <w:t>přesní</w:t>
            </w:r>
            <w:r w:rsidR="009C3CF2">
              <w:rPr>
                <w:rFonts w:asciiTheme="minorHAnsi" w:hAnsiTheme="minorHAnsi" w:cs="Arial"/>
                <w:sz w:val="20"/>
                <w:lang w:eastAsia="ar-SA" w:bidi="ar-SA"/>
              </w:rPr>
              <w:t xml:space="preserve">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1 ks držák dávkovače desinfekce z nerezové oceli umístěný na přepážce v dosahu od bočních dveří, montáž držáku nádoby na infekční odpad (držák dodá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3B1781" w:rsidRPr="0032177C" w:rsidTr="00BE14FD">
        <w:trPr>
          <w:trHeight w:val="20"/>
        </w:trPr>
        <w:tc>
          <w:tcPr>
            <w:tcW w:w="426" w:type="dxa"/>
            <w:shd w:val="clear" w:color="auto" w:fill="auto"/>
            <w:vAlign w:val="center"/>
          </w:tcPr>
          <w:p w:rsidR="003B1781" w:rsidRPr="0032177C" w:rsidRDefault="003B178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B1781" w:rsidRPr="00DC747B" w:rsidRDefault="00DD4D91" w:rsidP="00043E3B">
            <w:pPr>
              <w:spacing w:before="20" w:after="20"/>
              <w:rPr>
                <w:rFonts w:asciiTheme="minorHAnsi" w:hAnsiTheme="minorHAnsi" w:cs="Arial"/>
                <w:sz w:val="20"/>
                <w:lang w:eastAsia="ar-SA" w:bidi="ar-SA"/>
              </w:rPr>
            </w:pPr>
            <w:r w:rsidRPr="00335C07">
              <w:rPr>
                <w:rFonts w:asciiTheme="minorHAnsi" w:hAnsiTheme="minorHAnsi" w:cs="Arial"/>
                <w:sz w:val="20"/>
                <w:lang w:eastAsia="ar-SA" w:bidi="ar-SA"/>
              </w:rPr>
              <w:t>1 ks injekční lineární dávkovač dle popisu v příloze TS č. 6</w:t>
            </w:r>
            <w:r w:rsidR="009C3CF2" w:rsidRPr="00335C07">
              <w:rPr>
                <w:rFonts w:asciiTheme="minorHAnsi" w:hAnsiTheme="minorHAnsi" w:cs="Arial"/>
                <w:sz w:val="20"/>
                <w:lang w:eastAsia="ar-SA" w:bidi="ar-SA"/>
              </w:rPr>
              <w:t>.</w:t>
            </w:r>
          </w:p>
        </w:tc>
        <w:tc>
          <w:tcPr>
            <w:tcW w:w="3543" w:type="dxa"/>
            <w:shd w:val="clear" w:color="auto" w:fill="FFFFCC"/>
            <w:vAlign w:val="center"/>
          </w:tcPr>
          <w:p w:rsidR="003B1781" w:rsidRPr="00043E3B" w:rsidRDefault="003B1781" w:rsidP="00043E3B">
            <w:pPr>
              <w:spacing w:before="20" w:after="20"/>
              <w:rPr>
                <w:sz w:val="20"/>
              </w:rPr>
            </w:pPr>
          </w:p>
        </w:tc>
      </w:tr>
      <w:tr w:rsidR="00DC747B" w:rsidRPr="0032177C" w:rsidTr="00BE14FD">
        <w:trPr>
          <w:trHeight w:val="20"/>
        </w:trPr>
        <w:tc>
          <w:tcPr>
            <w:tcW w:w="426" w:type="dxa"/>
            <w:shd w:val="clear" w:color="auto" w:fill="auto"/>
            <w:vAlign w:val="center"/>
          </w:tcPr>
          <w:p w:rsidR="00DC747B" w:rsidRPr="0032177C" w:rsidRDefault="00DC747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C747B" w:rsidRPr="00B02F8C" w:rsidRDefault="00335C07" w:rsidP="00043E3B">
            <w:pPr>
              <w:spacing w:before="20" w:after="20"/>
              <w:rPr>
                <w:rFonts w:asciiTheme="minorHAnsi" w:hAnsiTheme="minorHAnsi" w:cs="Arial"/>
                <w:sz w:val="20"/>
                <w:lang w:eastAsia="ar-SA" w:bidi="ar-SA"/>
              </w:rPr>
            </w:pPr>
            <w:r w:rsidRPr="00335C07">
              <w:rPr>
                <w:rFonts w:asciiTheme="minorHAnsi" w:hAnsiTheme="minorHAnsi" w:cs="Arial"/>
                <w:sz w:val="20"/>
                <w:lang w:eastAsia="ar-SA" w:bidi="ar-SA"/>
              </w:rPr>
              <w:t xml:space="preserve">1 ks držák transportní bateriové odsávačky </w:t>
            </w:r>
            <w:proofErr w:type="spellStart"/>
            <w:r w:rsidRPr="00335C07">
              <w:rPr>
                <w:rFonts w:asciiTheme="minorHAnsi" w:hAnsiTheme="minorHAnsi" w:cs="Arial"/>
                <w:sz w:val="20"/>
                <w:lang w:eastAsia="ar-SA" w:bidi="ar-SA"/>
              </w:rPr>
              <w:t>Weinmann</w:t>
            </w:r>
            <w:proofErr w:type="spellEnd"/>
            <w:r w:rsidRPr="00335C07">
              <w:rPr>
                <w:rFonts w:asciiTheme="minorHAnsi" w:hAnsiTheme="minorHAnsi" w:cs="Arial"/>
                <w:sz w:val="20"/>
                <w:lang w:eastAsia="ar-SA" w:bidi="ar-SA"/>
              </w:rPr>
              <w:t xml:space="preserve"> </w:t>
            </w:r>
            <w:proofErr w:type="spellStart"/>
            <w:r w:rsidRPr="00335C07">
              <w:rPr>
                <w:rFonts w:asciiTheme="minorHAnsi" w:hAnsiTheme="minorHAnsi" w:cs="Arial"/>
                <w:sz w:val="20"/>
                <w:lang w:eastAsia="ar-SA" w:bidi="ar-SA"/>
              </w:rPr>
              <w:t>Accuvac</w:t>
            </w:r>
            <w:proofErr w:type="spellEnd"/>
            <w:r w:rsidRPr="00335C07">
              <w:rPr>
                <w:rFonts w:asciiTheme="minorHAnsi" w:hAnsiTheme="minorHAnsi" w:cs="Arial"/>
                <w:sz w:val="20"/>
                <w:lang w:eastAsia="ar-SA" w:bidi="ar-SA"/>
              </w:rPr>
              <w:t xml:space="preserve"> Lite včetně jejího napájení.</w:t>
            </w:r>
          </w:p>
        </w:tc>
        <w:tc>
          <w:tcPr>
            <w:tcW w:w="3543" w:type="dxa"/>
            <w:shd w:val="clear" w:color="auto" w:fill="FFFFCC"/>
            <w:vAlign w:val="center"/>
          </w:tcPr>
          <w:p w:rsidR="00DC747B" w:rsidRPr="00043E3B" w:rsidRDefault="00DC747B" w:rsidP="00043E3B">
            <w:pPr>
              <w:spacing w:before="20" w:after="20"/>
              <w:rPr>
                <w:sz w:val="20"/>
              </w:rPr>
            </w:pPr>
          </w:p>
        </w:tc>
      </w:tr>
      <w:tr w:rsidR="00DD4D91" w:rsidRPr="0032177C" w:rsidTr="00BE14FD">
        <w:trPr>
          <w:trHeight w:val="20"/>
        </w:trPr>
        <w:tc>
          <w:tcPr>
            <w:tcW w:w="426" w:type="dxa"/>
            <w:shd w:val="clear" w:color="auto" w:fill="auto"/>
            <w:vAlign w:val="center"/>
          </w:tcPr>
          <w:p w:rsidR="00DD4D91" w:rsidRPr="0032177C" w:rsidRDefault="00DD4D91"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DD4D91" w:rsidRPr="00B02F8C" w:rsidRDefault="00DD4D91" w:rsidP="00043E3B">
            <w:pPr>
              <w:spacing w:before="20" w:after="20"/>
              <w:rPr>
                <w:rFonts w:asciiTheme="minorHAnsi" w:hAnsiTheme="minorHAnsi" w:cs="Arial"/>
                <w:sz w:val="20"/>
                <w:lang w:eastAsia="ar-SA" w:bidi="ar-SA"/>
              </w:rPr>
            </w:pPr>
            <w:r w:rsidRPr="00B02F8C">
              <w:rPr>
                <w:rFonts w:asciiTheme="minorHAnsi" w:hAnsiTheme="minorHAnsi" w:cs="Arial"/>
                <w:sz w:val="20"/>
                <w:lang w:eastAsia="ar-SA" w:bidi="ar-SA"/>
              </w:rPr>
              <w:t xml:space="preserve">1 ks držák injekčního lineárního dávkovače popsaného v příloze TS č. 6. Držák musí být certifikovaný dle ČSN EN 1789 (EN 1789:2020). Umístění držáku odsouhlasí zadavatel. </w:t>
            </w:r>
            <w:r w:rsidRPr="00B02F8C">
              <w:rPr>
                <w:rFonts w:asciiTheme="minorHAnsi" w:hAnsiTheme="minorHAnsi" w:cs="Arial"/>
                <w:b/>
                <w:sz w:val="20"/>
                <w:lang w:eastAsia="ar-SA" w:bidi="ar-SA"/>
              </w:rPr>
              <w:t>Dodavatel doloží certifikát v</w:t>
            </w:r>
            <w:r w:rsidR="009C3CF2">
              <w:rPr>
                <w:rFonts w:asciiTheme="minorHAnsi" w:hAnsiTheme="minorHAnsi" w:cs="Arial"/>
                <w:b/>
                <w:sz w:val="20"/>
                <w:lang w:eastAsia="ar-SA" w:bidi="ar-SA"/>
              </w:rPr>
              <w:t> </w:t>
            </w:r>
            <w:r w:rsidRPr="00B02F8C">
              <w:rPr>
                <w:rFonts w:asciiTheme="minorHAnsi" w:hAnsiTheme="minorHAnsi" w:cs="Arial"/>
                <w:b/>
                <w:sz w:val="20"/>
                <w:lang w:eastAsia="ar-SA" w:bidi="ar-SA"/>
              </w:rPr>
              <w:t>nabídce</w:t>
            </w:r>
            <w:r w:rsidR="009C3CF2">
              <w:rPr>
                <w:rFonts w:asciiTheme="minorHAnsi" w:hAnsiTheme="minorHAnsi" w:cs="Arial"/>
                <w:b/>
                <w:sz w:val="20"/>
                <w:lang w:eastAsia="ar-SA" w:bidi="ar-SA"/>
              </w:rPr>
              <w:t>.</w:t>
            </w:r>
          </w:p>
        </w:tc>
        <w:tc>
          <w:tcPr>
            <w:tcW w:w="3543" w:type="dxa"/>
            <w:shd w:val="clear" w:color="auto" w:fill="FFFFCC"/>
            <w:vAlign w:val="center"/>
          </w:tcPr>
          <w:p w:rsidR="00DD4D91" w:rsidRPr="00043E3B" w:rsidRDefault="00DD4D91"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A00818" w:rsidP="00043E3B">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3 ks držák krabice s jednorázovými rukavicemi umístění určí zadavatel</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igitální hodiny umístěné na přepážce, zobrazený čas musí být viditelný ze sedadla na pravém boku</w:t>
            </w:r>
            <w:r w:rsidR="00770089">
              <w:rPr>
                <w:rFonts w:asciiTheme="minorHAnsi" w:hAnsiTheme="minorHAnsi" w:cs="Arial"/>
                <w:sz w:val="20"/>
                <w:lang w:eastAsia="ar-SA" w:bidi="ar-SA"/>
              </w:rPr>
              <w:t>, zobrazení času, venkovní a vnitřní teploty</w:t>
            </w:r>
            <w:r w:rsidR="009C3CF2">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4F318B" w:rsidP="00043E3B">
            <w:pPr>
              <w:spacing w:before="20" w:after="20"/>
              <w:rPr>
                <w:rFonts w:asciiTheme="minorHAnsi" w:hAnsiTheme="minorHAnsi" w:cs="Arial"/>
                <w:sz w:val="20"/>
                <w:lang w:eastAsia="ar-SA" w:bidi="ar-SA"/>
              </w:rPr>
            </w:pPr>
            <w:r w:rsidRPr="004F318B">
              <w:rPr>
                <w:rFonts w:asciiTheme="minorHAnsi" w:hAnsiTheme="minorHAnsi" w:cs="Arial"/>
                <w:sz w:val="20"/>
                <w:lang w:eastAsia="ar-SA" w:bidi="ar-SA"/>
              </w:rPr>
              <w:t xml:space="preserve">1 ks pravoúhlá LED přenosná svítilna s certifikací ATEX do zóny 0, </w:t>
            </w:r>
            <w:proofErr w:type="spellStart"/>
            <w:r w:rsidRPr="004F318B">
              <w:rPr>
                <w:rFonts w:asciiTheme="minorHAnsi" w:hAnsiTheme="minorHAnsi" w:cs="Arial"/>
                <w:sz w:val="20"/>
                <w:lang w:eastAsia="ar-SA" w:bidi="ar-SA"/>
              </w:rPr>
              <w:t>Li</w:t>
            </w:r>
            <w:proofErr w:type="spellEnd"/>
            <w:r w:rsidRPr="004F318B">
              <w:rPr>
                <w:rFonts w:asciiTheme="minorHAnsi" w:hAnsiTheme="minorHAnsi" w:cs="Arial"/>
                <w:sz w:val="20"/>
                <w:lang w:eastAsia="ar-SA" w:bidi="ar-SA"/>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w:t>
            </w:r>
            <w:r w:rsidR="000C1845">
              <w:rPr>
                <w:rFonts w:asciiTheme="minorHAnsi" w:hAnsiTheme="minorHAnsi" w:cs="Arial"/>
                <w:sz w:val="20"/>
                <w:lang w:eastAsia="ar-SA" w:bidi="ar-SA"/>
              </w:rPr>
              <w:t>souhlasí před montáží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držáku ventilátoru, držák dodá zadavat</w:t>
            </w:r>
            <w:r w:rsidR="00B02F8C">
              <w:rPr>
                <w:rFonts w:asciiTheme="minorHAnsi" w:hAnsiTheme="minorHAnsi" w:cs="Arial"/>
                <w:sz w:val="20"/>
                <w:lang w:eastAsia="ar-SA" w:bidi="ar-SA"/>
              </w:rPr>
              <w:t>el.</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B02F8C">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ontáž držáku </w:t>
            </w:r>
            <w:r w:rsidR="00B02F8C">
              <w:rPr>
                <w:rFonts w:asciiTheme="minorHAnsi" w:hAnsiTheme="minorHAnsi" w:cs="Arial"/>
                <w:sz w:val="20"/>
                <w:lang w:eastAsia="ar-SA" w:bidi="ar-SA"/>
              </w:rPr>
              <w:t>monitoru</w:t>
            </w:r>
            <w:r w:rsidR="00A00818" w:rsidRPr="0032177C">
              <w:rPr>
                <w:rFonts w:asciiTheme="minorHAnsi" w:hAnsiTheme="minorHAnsi" w:cs="Arial"/>
                <w:sz w:val="20"/>
                <w:lang w:eastAsia="ar-SA" w:bidi="ar-SA"/>
              </w:rPr>
              <w:t>, držák dodá zadavatel</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DD4D91">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ontáž držáků zdravotnick</w:t>
            </w:r>
            <w:r w:rsidR="00DD4D91">
              <w:rPr>
                <w:rFonts w:asciiTheme="minorHAnsi" w:hAnsiTheme="minorHAnsi" w:cs="Arial"/>
                <w:sz w:val="20"/>
                <w:lang w:eastAsia="ar-SA" w:bidi="ar-SA"/>
              </w:rPr>
              <w:t>ých</w:t>
            </w:r>
            <w:r w:rsidR="00A00818" w:rsidRPr="0032177C">
              <w:rPr>
                <w:rFonts w:asciiTheme="minorHAnsi" w:hAnsiTheme="minorHAnsi" w:cs="Arial"/>
                <w:sz w:val="20"/>
                <w:lang w:eastAsia="ar-SA" w:bidi="ar-SA"/>
              </w:rPr>
              <w:t xml:space="preserve"> přístroj</w:t>
            </w:r>
            <w:r w:rsidR="00DD4D91">
              <w:rPr>
                <w:rFonts w:asciiTheme="minorHAnsi" w:hAnsiTheme="minorHAnsi" w:cs="Arial"/>
                <w:sz w:val="20"/>
                <w:lang w:eastAsia="ar-SA" w:bidi="ar-SA"/>
              </w:rPr>
              <w:t>ů</w:t>
            </w:r>
            <w:r w:rsidR="00A00818" w:rsidRPr="0032177C">
              <w:rPr>
                <w:rFonts w:asciiTheme="minorHAnsi" w:hAnsiTheme="minorHAnsi" w:cs="Arial"/>
                <w:sz w:val="20"/>
                <w:lang w:eastAsia="ar-SA" w:bidi="ar-SA"/>
              </w:rPr>
              <w:t xml:space="preserve"> dle upřesnění zadavatele</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Ú</w:t>
            </w:r>
            <w:r w:rsidR="00A00818" w:rsidRPr="0032177C">
              <w:rPr>
                <w:rFonts w:asciiTheme="minorHAnsi" w:hAnsiTheme="minorHAnsi" w:cs="Arial"/>
                <w:sz w:val="20"/>
                <w:lang w:eastAsia="ar-SA" w:bidi="ar-SA"/>
              </w:rPr>
              <w:t xml:space="preserve">chyt </w:t>
            </w:r>
            <w:r w:rsidR="0035504D">
              <w:rPr>
                <w:rFonts w:asciiTheme="minorHAnsi" w:hAnsiTheme="minorHAnsi" w:cs="Arial"/>
                <w:sz w:val="20"/>
                <w:lang w:eastAsia="ar-SA" w:bidi="ar-SA"/>
              </w:rPr>
              <w:t xml:space="preserve">celotělové </w:t>
            </w:r>
            <w:r w:rsidR="00A00818" w:rsidRPr="0032177C">
              <w:rPr>
                <w:rFonts w:asciiTheme="minorHAnsi" w:hAnsiTheme="minorHAnsi" w:cs="Arial"/>
                <w:sz w:val="20"/>
                <w:lang w:eastAsia="ar-SA" w:bidi="ar-SA"/>
              </w:rPr>
              <w:t>vakuové matrace vpravo nahoře nad sedadlem tzv. „nebesa“</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kovová </w:t>
            </w:r>
            <w:r w:rsidR="00A00818" w:rsidRPr="0032177C">
              <w:rPr>
                <w:rFonts w:asciiTheme="minorHAnsi" w:hAnsiTheme="minorHAnsi" w:cs="Arial"/>
                <w:sz w:val="20"/>
                <w:lang w:eastAsia="ar-SA" w:bidi="ar-SA"/>
              </w:rPr>
              <w:t>nerez madla po obou stranách bočních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ástupní </w:t>
            </w:r>
            <w:r w:rsidR="00B02F8C">
              <w:rPr>
                <w:rFonts w:asciiTheme="minorHAnsi" w:hAnsiTheme="minorHAnsi" w:cs="Arial"/>
                <w:sz w:val="20"/>
                <w:lang w:eastAsia="ar-SA" w:bidi="ar-SA"/>
              </w:rPr>
              <w:t xml:space="preserve">kovové </w:t>
            </w:r>
            <w:r w:rsidR="00A00818" w:rsidRPr="0032177C">
              <w:rPr>
                <w:rFonts w:asciiTheme="minorHAnsi" w:hAnsiTheme="minorHAnsi" w:cs="Arial"/>
                <w:sz w:val="20"/>
                <w:lang w:eastAsia="ar-SA" w:bidi="ar-SA"/>
              </w:rPr>
              <w:t>nerez madlo na pravém boku u pravých zadních dveří</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9C122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 xml:space="preserve">va přídavné reproduktory napojené na autorádio v ambulantním prostoru na stropu vpředu s vypínačem </w:t>
            </w:r>
            <w:r w:rsidR="009C122B">
              <w:rPr>
                <w:rFonts w:asciiTheme="minorHAnsi" w:hAnsiTheme="minorHAnsi" w:cs="Arial"/>
                <w:sz w:val="20"/>
                <w:lang w:eastAsia="ar-SA" w:bidi="ar-SA"/>
              </w:rPr>
              <w:t xml:space="preserve">a </w:t>
            </w:r>
            <w:r w:rsidR="009C122B" w:rsidRPr="009C122B">
              <w:rPr>
                <w:rFonts w:asciiTheme="minorHAnsi" w:hAnsiTheme="minorHAnsi" w:cs="Arial"/>
                <w:sz w:val="20"/>
                <w:lang w:eastAsia="ar-SA" w:bidi="ar-SA"/>
              </w:rPr>
              <w:t>ovládáním hlasitosti v ovládacím panelu u bočního sedadla ambulantního prostoru</w:t>
            </w:r>
            <w:r w:rsidR="00B02F8C">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732356">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 xml:space="preserve">apuštěné </w:t>
            </w:r>
            <w:proofErr w:type="spellStart"/>
            <w:r w:rsidR="00A00818" w:rsidRPr="0032177C">
              <w:rPr>
                <w:rFonts w:asciiTheme="minorHAnsi" w:hAnsiTheme="minorHAnsi" w:cs="Arial"/>
                <w:sz w:val="20"/>
                <w:lang w:eastAsia="ar-SA" w:bidi="ar-SA"/>
              </w:rPr>
              <w:t>ampulár</w:t>
            </w:r>
            <w:r w:rsidR="0035504D">
              <w:rPr>
                <w:rFonts w:asciiTheme="minorHAnsi" w:hAnsiTheme="minorHAnsi" w:cs="Arial"/>
                <w:sz w:val="20"/>
                <w:lang w:eastAsia="ar-SA" w:bidi="ar-SA"/>
              </w:rPr>
              <w:t>ium</w:t>
            </w:r>
            <w:proofErr w:type="spellEnd"/>
            <w:r w:rsidR="0035504D">
              <w:rPr>
                <w:rFonts w:asciiTheme="minorHAnsi" w:hAnsiTheme="minorHAnsi" w:cs="Arial"/>
                <w:sz w:val="20"/>
                <w:lang w:eastAsia="ar-SA" w:bidi="ar-SA"/>
              </w:rPr>
              <w:t xml:space="preserve"> nad bočními posuvnými dveřmi</w:t>
            </w:r>
            <w:r w:rsidR="00A00818" w:rsidRPr="0032177C">
              <w:rPr>
                <w:rFonts w:asciiTheme="minorHAnsi" w:hAnsiTheme="minorHAnsi" w:cs="Arial"/>
                <w:sz w:val="20"/>
                <w:lang w:eastAsia="ar-SA" w:bidi="ar-SA"/>
              </w:rPr>
              <w:t>, kryt</w:t>
            </w:r>
            <w:r w:rsidR="000E5758">
              <w:rPr>
                <w:rFonts w:asciiTheme="minorHAnsi" w:hAnsiTheme="minorHAnsi" w:cs="Arial"/>
                <w:sz w:val="20"/>
                <w:lang w:eastAsia="ar-SA" w:bidi="ar-SA"/>
              </w:rPr>
              <w:t xml:space="preserve">é roletkou, min. </w:t>
            </w:r>
            <w:r w:rsidR="00732356">
              <w:rPr>
                <w:rFonts w:asciiTheme="minorHAnsi" w:hAnsiTheme="minorHAnsi" w:cs="Arial"/>
                <w:sz w:val="20"/>
                <w:lang w:eastAsia="ar-SA" w:bidi="ar-SA"/>
              </w:rPr>
              <w:t>dvě</w:t>
            </w:r>
            <w:r w:rsidR="000E5758">
              <w:rPr>
                <w:rFonts w:asciiTheme="minorHAnsi" w:hAnsiTheme="minorHAnsi" w:cs="Arial"/>
                <w:sz w:val="20"/>
                <w:lang w:eastAsia="ar-SA" w:bidi="ar-SA"/>
              </w:rPr>
              <w:t xml:space="preserve"> řady ampulek</w:t>
            </w:r>
            <w:r w:rsidR="00A00818" w:rsidRPr="0032177C">
              <w:rPr>
                <w:rFonts w:asciiTheme="minorHAnsi" w:hAnsiTheme="minorHAnsi" w:cs="Arial"/>
                <w:sz w:val="20"/>
                <w:lang w:eastAsia="ar-SA" w:bidi="ar-SA"/>
              </w:rPr>
              <w:t xml:space="preserve"> nad sebou přes celou šířku </w:t>
            </w:r>
            <w:proofErr w:type="spellStart"/>
            <w:r w:rsidR="00A00818" w:rsidRPr="0032177C">
              <w:rPr>
                <w:rFonts w:asciiTheme="minorHAnsi" w:hAnsiTheme="minorHAnsi" w:cs="Arial"/>
                <w:sz w:val="20"/>
                <w:lang w:eastAsia="ar-SA" w:bidi="ar-SA"/>
              </w:rPr>
              <w:t>ampulária</w:t>
            </w:r>
            <w:proofErr w:type="spellEnd"/>
            <w:r w:rsidR="00A00818" w:rsidRPr="0032177C">
              <w:rPr>
                <w:rFonts w:asciiTheme="minorHAnsi" w:hAnsiTheme="minorHAnsi" w:cs="Arial"/>
                <w:sz w:val="20"/>
                <w:lang w:eastAsia="ar-SA" w:bidi="ar-SA"/>
              </w:rPr>
              <w:t xml:space="preserve"> min. pro </w:t>
            </w:r>
            <w:r w:rsidR="004F318B">
              <w:rPr>
                <w:rFonts w:asciiTheme="minorHAnsi" w:hAnsiTheme="minorHAnsi" w:cs="Arial"/>
                <w:sz w:val="20"/>
                <w:lang w:eastAsia="ar-SA" w:bidi="ar-SA"/>
              </w:rPr>
              <w:t>44</w:t>
            </w:r>
            <w:r w:rsidR="000E5758">
              <w:rPr>
                <w:rFonts w:asciiTheme="minorHAnsi" w:hAnsiTheme="minorHAnsi" w:cs="Arial"/>
                <w:sz w:val="20"/>
                <w:lang w:eastAsia="ar-SA" w:bidi="ar-SA"/>
              </w:rPr>
              <w:t xml:space="preserve"> ampulek</w:t>
            </w:r>
            <w:r w:rsidR="00A00818" w:rsidRPr="0032177C">
              <w:rPr>
                <w:rFonts w:asciiTheme="minorHAnsi" w:hAnsiTheme="minorHAnsi" w:cs="Arial"/>
                <w:sz w:val="20"/>
                <w:lang w:eastAsia="ar-SA" w:bidi="ar-SA"/>
              </w:rPr>
              <w:t>, dole zarážka z plexiskla pro umístění krabiček s</w:t>
            </w:r>
            <w:r w:rsidR="00B739C0">
              <w:rPr>
                <w:rFonts w:asciiTheme="minorHAnsi" w:hAnsiTheme="minorHAnsi" w:cs="Arial"/>
                <w:sz w:val="20"/>
                <w:lang w:eastAsia="ar-SA" w:bidi="ar-SA"/>
              </w:rPr>
              <w:t> </w:t>
            </w:r>
            <w:r w:rsidR="00A00818" w:rsidRPr="0032177C">
              <w:rPr>
                <w:rFonts w:asciiTheme="minorHAnsi" w:hAnsiTheme="minorHAnsi" w:cs="Arial"/>
                <w:sz w:val="20"/>
                <w:lang w:eastAsia="ar-SA" w:bidi="ar-SA"/>
              </w:rPr>
              <w:t>léky</w:t>
            </w:r>
            <w:r w:rsidR="00B739C0">
              <w:rPr>
                <w:rFonts w:asciiTheme="minorHAnsi" w:hAnsiTheme="minorHAnsi" w:cs="Arial"/>
                <w:sz w:val="20"/>
                <w:lang w:eastAsia="ar-SA" w:bidi="ar-SA"/>
              </w:rPr>
              <w:t xml:space="preserve">. </w:t>
            </w:r>
            <w:r w:rsidR="000E5758">
              <w:rPr>
                <w:rFonts w:asciiTheme="minorHAnsi" w:hAnsiTheme="minorHAnsi" w:cs="Arial"/>
                <w:sz w:val="20"/>
                <w:lang w:eastAsia="ar-SA" w:bidi="ar-SA"/>
              </w:rPr>
              <w:t xml:space="preserve">Podsvícené pásky z LED </w:t>
            </w:r>
            <w:r w:rsidR="000E5758" w:rsidRPr="000E5758">
              <w:rPr>
                <w:rFonts w:asciiTheme="minorHAnsi" w:hAnsiTheme="minorHAnsi" w:cs="Arial"/>
                <w:sz w:val="20"/>
                <w:lang w:eastAsia="ar-SA" w:bidi="ar-SA"/>
              </w:rPr>
              <w:t>funkční při o</w:t>
            </w:r>
            <w:r w:rsidR="000E5758">
              <w:rPr>
                <w:rFonts w:asciiTheme="minorHAnsi" w:hAnsiTheme="minorHAnsi" w:cs="Arial"/>
                <w:sz w:val="20"/>
                <w:lang w:eastAsia="ar-SA" w:bidi="ar-SA"/>
              </w:rPr>
              <w:t>tevření</w:t>
            </w:r>
            <w:r w:rsidR="000E5758" w:rsidRPr="000E5758">
              <w:rPr>
                <w:rFonts w:asciiTheme="minorHAnsi" w:hAnsiTheme="minorHAnsi" w:cs="Arial"/>
                <w:sz w:val="20"/>
                <w:lang w:eastAsia="ar-SA" w:bidi="ar-SA"/>
              </w:rPr>
              <w:t xml:space="preserve"> </w:t>
            </w:r>
            <w:r w:rsidR="000E5758">
              <w:rPr>
                <w:rFonts w:asciiTheme="minorHAnsi" w:hAnsiTheme="minorHAnsi" w:cs="Arial"/>
                <w:sz w:val="20"/>
                <w:lang w:eastAsia="ar-SA" w:bidi="ar-SA"/>
              </w:rPr>
              <w:t>roletky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U</w:t>
            </w:r>
            <w:r w:rsidR="00A00818" w:rsidRPr="0032177C">
              <w:rPr>
                <w:rFonts w:asciiTheme="minorHAnsi" w:hAnsiTheme="minorHAnsi" w:cs="Arial"/>
                <w:sz w:val="20"/>
                <w:lang w:eastAsia="ar-SA" w:bidi="ar-SA"/>
              </w:rPr>
              <w:t xml:space="preserve">zamykatelná skříňka na opiáty </w:t>
            </w:r>
            <w:r w:rsidR="00DF31C3">
              <w:rPr>
                <w:rFonts w:asciiTheme="minorHAnsi" w:hAnsiTheme="minorHAnsi" w:cs="Arial"/>
                <w:sz w:val="20"/>
                <w:lang w:eastAsia="ar-SA" w:bidi="ar-SA"/>
              </w:rPr>
              <w:t>vlevo vpředu pod stropní skříňkou</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A00818" w:rsidRPr="0032177C">
              <w:rPr>
                <w:rFonts w:asciiTheme="minorHAnsi" w:hAnsiTheme="minorHAnsi" w:cs="Arial"/>
                <w:sz w:val="20"/>
                <w:lang w:eastAsia="ar-SA" w:bidi="ar-SA"/>
              </w:rPr>
              <w:t xml:space="preserve">hřívací skříňka na léky min. </w:t>
            </w:r>
            <w:r w:rsidR="004F318B">
              <w:rPr>
                <w:rFonts w:asciiTheme="minorHAnsi" w:hAnsiTheme="minorHAnsi" w:cs="Arial"/>
                <w:sz w:val="20"/>
                <w:lang w:eastAsia="ar-SA" w:bidi="ar-SA"/>
              </w:rPr>
              <w:t>3 ks 0,5 l infuzí</w:t>
            </w:r>
            <w:r w:rsidR="0035504D">
              <w:rPr>
                <w:rFonts w:asciiTheme="minorHAnsi" w:hAnsiTheme="minorHAnsi" w:cs="Arial"/>
                <w:sz w:val="20"/>
                <w:lang w:eastAsia="ar-SA" w:bidi="ar-SA"/>
              </w:rPr>
              <w:t>ch vaků integrovaná do spodního šuplíku kombinované skříňky</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C</w:t>
            </w:r>
            <w:r w:rsidR="004F318B">
              <w:rPr>
                <w:rFonts w:asciiTheme="minorHAnsi" w:hAnsiTheme="minorHAnsi" w:cs="Arial"/>
                <w:sz w:val="20"/>
                <w:lang w:eastAsia="ar-SA" w:bidi="ar-SA"/>
              </w:rPr>
              <w:t>hladnička</w:t>
            </w:r>
            <w:r w:rsidR="00A00818" w:rsidRPr="0032177C">
              <w:rPr>
                <w:rFonts w:asciiTheme="minorHAnsi" w:hAnsiTheme="minorHAnsi" w:cs="Arial"/>
                <w:sz w:val="20"/>
                <w:lang w:eastAsia="ar-SA" w:bidi="ar-SA"/>
              </w:rPr>
              <w:t xml:space="preserve"> min. objem 7 lit. v chodu </w:t>
            </w:r>
            <w:r w:rsidR="00D35AC6">
              <w:rPr>
                <w:rFonts w:asciiTheme="minorHAnsi" w:hAnsiTheme="minorHAnsi" w:cs="Arial"/>
                <w:sz w:val="20"/>
                <w:lang w:eastAsia="ar-SA" w:bidi="ar-SA"/>
              </w:rPr>
              <w:t>za jízdy a při napojení na 230V</w:t>
            </w:r>
            <w:r w:rsidR="00DF31C3">
              <w:rPr>
                <w:rFonts w:asciiTheme="minorHAnsi" w:hAnsiTheme="minorHAnsi" w:cs="Arial"/>
                <w:sz w:val="20"/>
                <w:lang w:eastAsia="ar-SA" w:bidi="ar-SA"/>
              </w:rPr>
              <w:t>, umístění vlevo dole</w:t>
            </w:r>
            <w:r w:rsidR="00E67DDA">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4F318B" w:rsidRPr="0032177C" w:rsidTr="00BE14FD">
        <w:trPr>
          <w:trHeight w:val="20"/>
        </w:trPr>
        <w:tc>
          <w:tcPr>
            <w:tcW w:w="426" w:type="dxa"/>
            <w:shd w:val="clear" w:color="auto" w:fill="auto"/>
            <w:vAlign w:val="center"/>
          </w:tcPr>
          <w:p w:rsidR="004F318B" w:rsidRPr="0032177C" w:rsidRDefault="004F318B"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4F318B"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S</w:t>
            </w:r>
            <w:r w:rsidR="004F318B" w:rsidRPr="004F318B">
              <w:rPr>
                <w:rFonts w:asciiTheme="minorHAnsi" w:hAnsiTheme="minorHAnsi" w:cs="Arial"/>
                <w:sz w:val="20"/>
                <w:lang w:eastAsia="ar-SA" w:bidi="ar-SA"/>
              </w:rPr>
              <w:t>tropní ventilátor obousměrný</w:t>
            </w:r>
            <w:r w:rsidR="00A37A4D">
              <w:rPr>
                <w:rFonts w:asciiTheme="minorHAnsi" w:hAnsiTheme="minorHAnsi" w:cs="Arial"/>
                <w:sz w:val="20"/>
                <w:lang w:eastAsia="ar-SA" w:bidi="ar-SA"/>
              </w:rPr>
              <w:t>.</w:t>
            </w:r>
          </w:p>
        </w:tc>
        <w:tc>
          <w:tcPr>
            <w:tcW w:w="3543" w:type="dxa"/>
            <w:shd w:val="clear" w:color="auto" w:fill="FFFFCC"/>
            <w:vAlign w:val="center"/>
          </w:tcPr>
          <w:p w:rsidR="004F318B" w:rsidRPr="00043E3B" w:rsidRDefault="004F318B"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32177C">
              <w:rPr>
                <w:rFonts w:asciiTheme="minorHAnsi" w:hAnsiTheme="minorHAnsi" w:cs="Arial"/>
                <w:sz w:val="20"/>
                <w:lang w:eastAsia="ar-SA" w:bidi="ar-SA"/>
              </w:rPr>
              <w:t>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A00818" w:rsidRPr="0032177C">
              <w:rPr>
                <w:rFonts w:asciiTheme="minorHAnsi" w:hAnsiTheme="minorHAnsi" w:cs="Arial"/>
                <w:sz w:val="20"/>
                <w:lang w:eastAsia="ar-SA" w:bidi="ar-SA"/>
              </w:rPr>
              <w:t>ce</w:t>
            </w:r>
            <w:r w:rsidR="004F318B">
              <w:rPr>
                <w:rFonts w:asciiTheme="minorHAnsi" w:hAnsiTheme="minorHAnsi" w:cs="Arial"/>
                <w:sz w:val="20"/>
                <w:lang w:eastAsia="ar-SA" w:bidi="ar-SA"/>
              </w:rPr>
              <w:t>rtifikovaný držák</w:t>
            </w:r>
            <w:r w:rsidR="00A00818" w:rsidRPr="0032177C">
              <w:rPr>
                <w:rFonts w:asciiTheme="minorHAnsi" w:hAnsiTheme="minorHAnsi" w:cs="Arial"/>
                <w:sz w:val="20"/>
                <w:lang w:eastAsia="ar-SA" w:bidi="ar-SA"/>
              </w:rPr>
              <w:t xml:space="preserve"> </w:t>
            </w:r>
            <w:proofErr w:type="spellStart"/>
            <w:r w:rsidR="00A00818" w:rsidRPr="0032177C">
              <w:rPr>
                <w:rFonts w:asciiTheme="minorHAnsi" w:hAnsiTheme="minorHAnsi" w:cs="Arial"/>
                <w:sz w:val="20"/>
                <w:lang w:eastAsia="ar-SA" w:bidi="ar-SA"/>
              </w:rPr>
              <w:t>schodolezu</w:t>
            </w:r>
            <w:proofErr w:type="spellEnd"/>
            <w:r w:rsidR="00A00818" w:rsidRPr="0032177C">
              <w:rPr>
                <w:rFonts w:asciiTheme="minorHAnsi" w:hAnsiTheme="minorHAnsi" w:cs="Arial"/>
                <w:sz w:val="20"/>
                <w:lang w:eastAsia="ar-SA" w:bidi="ar-SA"/>
              </w:rPr>
              <w:t xml:space="preserve"> (typ </w:t>
            </w:r>
            <w:proofErr w:type="spellStart"/>
            <w:r w:rsidR="00A00818" w:rsidRPr="0032177C">
              <w:rPr>
                <w:rFonts w:asciiTheme="minorHAnsi" w:hAnsiTheme="minorHAnsi" w:cs="Arial"/>
                <w:sz w:val="20"/>
                <w:lang w:eastAsia="ar-SA" w:bidi="ar-SA"/>
              </w:rPr>
              <w:t>Evac+chair</w:t>
            </w:r>
            <w:proofErr w:type="spellEnd"/>
            <w:r w:rsidR="0035504D">
              <w:rPr>
                <w:rFonts w:asciiTheme="minorHAnsi" w:hAnsiTheme="minorHAnsi" w:cs="Arial"/>
                <w:sz w:val="20"/>
                <w:lang w:eastAsia="ar-SA" w:bidi="ar-SA"/>
              </w:rPr>
              <w:t>) na pravých</w:t>
            </w:r>
            <w:r w:rsidR="00A00818" w:rsidRPr="0032177C">
              <w:rPr>
                <w:rFonts w:asciiTheme="minorHAnsi" w:hAnsiTheme="minorHAnsi" w:cs="Arial"/>
                <w:sz w:val="20"/>
                <w:lang w:eastAsia="ar-SA" w:bidi="ar-SA"/>
              </w:rPr>
              <w:t xml:space="preserve"> zadní</w:t>
            </w:r>
            <w:r w:rsidR="0035504D">
              <w:rPr>
                <w:rFonts w:asciiTheme="minorHAnsi" w:hAnsiTheme="minorHAnsi" w:cs="Arial"/>
                <w:sz w:val="20"/>
                <w:lang w:eastAsia="ar-SA" w:bidi="ar-SA"/>
              </w:rPr>
              <w:t>ch</w:t>
            </w:r>
            <w:r w:rsidR="00A00818" w:rsidRPr="0032177C">
              <w:rPr>
                <w:rFonts w:asciiTheme="minorHAnsi" w:hAnsiTheme="minorHAnsi" w:cs="Arial"/>
                <w:sz w:val="20"/>
                <w:lang w:eastAsia="ar-SA" w:bidi="ar-SA"/>
              </w:rPr>
              <w:t xml:space="preserve"> dveř</w:t>
            </w:r>
            <w:r w:rsidR="0035504D">
              <w:rPr>
                <w:rFonts w:asciiTheme="minorHAnsi" w:hAnsiTheme="minorHAnsi" w:cs="Arial"/>
                <w:sz w:val="20"/>
                <w:lang w:eastAsia="ar-SA" w:bidi="ar-SA"/>
              </w:rPr>
              <w:t>ích</w:t>
            </w:r>
            <w:r w:rsidR="00A00818" w:rsidRPr="0032177C">
              <w:rPr>
                <w:rFonts w:asciiTheme="minorHAnsi" w:hAnsiTheme="minorHAnsi" w:cs="Arial"/>
                <w:sz w:val="20"/>
                <w:lang w:eastAsia="ar-SA" w:bidi="ar-SA"/>
              </w:rPr>
              <w:t xml:space="preserve">, vnitřní výplň dveří opatřena dostatečnou ochranou proti poškození při manipulaci se </w:t>
            </w:r>
            <w:proofErr w:type="spellStart"/>
            <w:r w:rsidR="00A00818" w:rsidRPr="0032177C">
              <w:rPr>
                <w:rFonts w:asciiTheme="minorHAnsi" w:hAnsiTheme="minorHAnsi" w:cs="Arial"/>
                <w:sz w:val="20"/>
                <w:lang w:eastAsia="ar-SA" w:bidi="ar-SA"/>
              </w:rPr>
              <w:t>schodolezem</w:t>
            </w:r>
            <w:proofErr w:type="spellEnd"/>
            <w:r w:rsidR="00A00818" w:rsidRPr="0032177C">
              <w:rPr>
                <w:rFonts w:asciiTheme="minorHAnsi" w:hAnsiTheme="minorHAnsi" w:cs="Arial"/>
                <w:sz w:val="20"/>
                <w:lang w:eastAsia="ar-SA" w:bidi="ar-SA"/>
              </w:rPr>
              <w:t xml:space="preserve">. </w:t>
            </w:r>
            <w:r w:rsidR="00A00818" w:rsidRPr="00D35AC6">
              <w:rPr>
                <w:rFonts w:asciiTheme="minorHAnsi" w:hAnsiTheme="minorHAnsi" w:cs="Arial"/>
                <w:b/>
                <w:sz w:val="20"/>
                <w:lang w:eastAsia="ar-SA" w:bidi="ar-SA"/>
              </w:rPr>
              <w:t>Certifikát doložit v</w:t>
            </w:r>
            <w:r w:rsidR="00A37A4D">
              <w:rPr>
                <w:rFonts w:asciiTheme="minorHAnsi" w:hAnsiTheme="minorHAnsi" w:cs="Arial"/>
                <w:b/>
                <w:sz w:val="20"/>
                <w:lang w:eastAsia="ar-SA" w:bidi="ar-SA"/>
              </w:rPr>
              <w:t> </w:t>
            </w:r>
            <w:r w:rsidR="00A00818" w:rsidRPr="00D35AC6">
              <w:rPr>
                <w:rFonts w:asciiTheme="minorHAnsi" w:hAnsiTheme="minorHAnsi" w:cs="Arial"/>
                <w:b/>
                <w:sz w:val="20"/>
                <w:lang w:eastAsia="ar-SA" w:bidi="ar-SA"/>
              </w:rPr>
              <w:t>nabídce</w:t>
            </w:r>
            <w:r w:rsidR="00A37A4D">
              <w:rPr>
                <w:rFonts w:asciiTheme="minorHAnsi" w:hAnsiTheme="minorHAnsi" w:cs="Arial"/>
                <w:b/>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F540FD" w:rsidRPr="0032177C" w:rsidTr="00BE14FD">
        <w:trPr>
          <w:trHeight w:val="20"/>
        </w:trPr>
        <w:tc>
          <w:tcPr>
            <w:tcW w:w="426" w:type="dxa"/>
            <w:shd w:val="clear" w:color="auto" w:fill="auto"/>
            <w:vAlign w:val="center"/>
          </w:tcPr>
          <w:p w:rsidR="00F540FD" w:rsidRPr="0032177C" w:rsidRDefault="00F540FD"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F540FD"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O</w:t>
            </w:r>
            <w:r w:rsidR="00F540FD">
              <w:rPr>
                <w:rFonts w:asciiTheme="minorHAnsi" w:hAnsiTheme="minorHAnsi" w:cs="Arial"/>
                <w:sz w:val="20"/>
                <w:lang w:eastAsia="ar-SA" w:bidi="ar-SA"/>
              </w:rPr>
              <w:t>chrana vnitřní výplně LZ dveří před poškozením výklopnou částí stolu pro nosítka ve formě kovového nerezového plechu</w:t>
            </w:r>
            <w:r w:rsidR="009C3CF2">
              <w:rPr>
                <w:rFonts w:asciiTheme="minorHAnsi" w:hAnsiTheme="minorHAnsi" w:cs="Arial"/>
                <w:sz w:val="20"/>
                <w:lang w:eastAsia="ar-SA" w:bidi="ar-SA"/>
              </w:rPr>
              <w:t>.</w:t>
            </w:r>
          </w:p>
        </w:tc>
        <w:tc>
          <w:tcPr>
            <w:tcW w:w="3543" w:type="dxa"/>
            <w:shd w:val="clear" w:color="auto" w:fill="FFFFCC"/>
            <w:vAlign w:val="center"/>
          </w:tcPr>
          <w:p w:rsidR="00F540FD" w:rsidRPr="00043E3B" w:rsidRDefault="00F540FD"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9A1012" w:rsidP="0035504D">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32177C">
              <w:rPr>
                <w:rFonts w:asciiTheme="minorHAnsi" w:hAnsiTheme="minorHAnsi" w:cs="Arial"/>
                <w:sz w:val="20"/>
                <w:lang w:eastAsia="ar-SA" w:bidi="ar-SA"/>
              </w:rPr>
              <w:t xml:space="preserve">ášlapná </w:t>
            </w:r>
            <w:r w:rsidR="001A274C">
              <w:rPr>
                <w:rFonts w:asciiTheme="minorHAnsi" w:hAnsiTheme="minorHAnsi" w:cs="Arial"/>
                <w:sz w:val="20"/>
                <w:lang w:eastAsia="ar-SA" w:bidi="ar-SA"/>
              </w:rPr>
              <w:t xml:space="preserve">protiskluzová </w:t>
            </w:r>
            <w:r w:rsidR="00A00818" w:rsidRPr="0032177C">
              <w:rPr>
                <w:rFonts w:asciiTheme="minorHAnsi" w:hAnsiTheme="minorHAnsi" w:cs="Arial"/>
                <w:sz w:val="20"/>
                <w:lang w:eastAsia="ar-SA" w:bidi="ar-SA"/>
              </w:rPr>
              <w:t>ochrana na zadním nárazníku</w:t>
            </w:r>
            <w:r w:rsidR="0035504D">
              <w:rPr>
                <w:rFonts w:asciiTheme="minorHAnsi" w:hAnsiTheme="minorHAnsi" w:cs="Arial"/>
                <w:sz w:val="20"/>
                <w:lang w:eastAsia="ar-SA" w:bidi="ar-SA"/>
              </w:rPr>
              <w:t xml:space="preserve">, nebo integrovaný schod do zadního nárazníku dle </w:t>
            </w:r>
            <w:r w:rsidR="00A37A4D">
              <w:rPr>
                <w:rFonts w:asciiTheme="minorHAnsi" w:hAnsiTheme="minorHAnsi" w:cs="Arial"/>
                <w:sz w:val="20"/>
                <w:lang w:eastAsia="ar-SA" w:bidi="ar-SA"/>
              </w:rPr>
              <w:t>nabídnutého typu vozidla.</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32177C">
              <w:rPr>
                <w:rFonts w:asciiTheme="minorHAnsi" w:hAnsiTheme="minorHAnsi" w:cs="Arial"/>
                <w:sz w:val="20"/>
                <w:lang w:eastAsia="ar-SA" w:bidi="ar-SA"/>
              </w:rPr>
              <w:t>ástavba umožňující nastoupení ze zadní i pravé boční strany</w:t>
            </w:r>
            <w:r w:rsidR="00A37A4D">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 xml:space="preserve">aximální výška horní plochy prvního schodu od povrchu vozovky na rovině u bočních dveří je </w:t>
            </w:r>
            <w:r w:rsidR="00A00818" w:rsidRPr="00EA5482">
              <w:rPr>
                <w:rFonts w:asciiTheme="minorHAnsi" w:hAnsiTheme="minorHAnsi" w:cs="Arial"/>
                <w:sz w:val="20"/>
                <w:lang w:eastAsia="ar-SA" w:bidi="ar-SA"/>
              </w:rPr>
              <w:t>460 mm</w:t>
            </w:r>
            <w:r w:rsidR="00A00818" w:rsidRPr="0032177C">
              <w:rPr>
                <w:rFonts w:asciiTheme="minorHAnsi" w:hAnsiTheme="minorHAnsi" w:cs="Arial"/>
                <w:sz w:val="20"/>
                <w:lang w:eastAsia="ar-SA" w:bidi="ar-SA"/>
              </w:rPr>
              <w:t>, pro dosažení této hodnoty zadavatel připouští montáž elektricky výsuvného schodu chráněného zástěrkou proti sněhu a vodě s optickou kontrolou vysunutého stavu. Výsuv schodu automaticky s otevřením dveří. Vzhledem k použití vzduchového odpružení vozidla, se požadovaná maximální výška vztahuje na střední provozní polohu podvozku. Této hodnoty nelze dosáhnout snižováním standartní výšky podvozku. Uvedená hodnota je naměřena na nových vozidlech v majetku zadavatele a při předání dodaného vozidla bude přeměřena. Měření se provádí u vozidla zatížené</w:t>
            </w:r>
            <w:r w:rsidR="00A27276">
              <w:rPr>
                <w:rFonts w:asciiTheme="minorHAnsi" w:hAnsiTheme="minorHAnsi" w:cs="Arial"/>
                <w:sz w:val="20"/>
                <w:lang w:eastAsia="ar-SA" w:bidi="ar-SA"/>
              </w:rPr>
              <w:t>ho na provozní hmotnost včetně z</w:t>
            </w:r>
            <w:r w:rsidR="00A00818" w:rsidRPr="0032177C">
              <w:rPr>
                <w:rFonts w:asciiTheme="minorHAnsi" w:hAnsiTheme="minorHAnsi" w:cs="Arial"/>
                <w:sz w:val="20"/>
                <w:lang w:eastAsia="ar-SA" w:bidi="ar-SA"/>
              </w:rPr>
              <w:t>ástavby a vybavení dle vyhlášky č. 296/2012 Sb. Tolerance + 20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A00818" w:rsidRPr="0032177C" w:rsidTr="00BE14FD">
        <w:trPr>
          <w:trHeight w:val="20"/>
        </w:trPr>
        <w:tc>
          <w:tcPr>
            <w:tcW w:w="426" w:type="dxa"/>
            <w:shd w:val="clear" w:color="auto" w:fill="auto"/>
            <w:vAlign w:val="center"/>
          </w:tcPr>
          <w:p w:rsidR="00A00818" w:rsidRPr="0032177C" w:rsidRDefault="00A0081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32177C"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M</w:t>
            </w:r>
            <w:r w:rsidR="00A00818" w:rsidRPr="0032177C">
              <w:rPr>
                <w:rFonts w:asciiTheme="minorHAnsi" w:hAnsiTheme="minorHAnsi" w:cs="Arial"/>
                <w:sz w:val="20"/>
                <w:lang w:eastAsia="ar-SA" w:bidi="ar-SA"/>
              </w:rPr>
              <w:t>inimální výška v ambulantním prostoru po instalaci čisté podlahy a stropu</w:t>
            </w:r>
            <w:r w:rsidR="004F318B">
              <w:rPr>
                <w:rFonts w:asciiTheme="minorHAnsi" w:hAnsiTheme="minorHAnsi" w:cs="Arial"/>
                <w:sz w:val="20"/>
                <w:lang w:eastAsia="ar-SA" w:bidi="ar-SA"/>
              </w:rPr>
              <w:t xml:space="preserve"> v nejvyšším bodě oblastí I, II, III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D35662">
              <w:rPr>
                <w:rFonts w:asciiTheme="minorHAnsi" w:hAnsiTheme="minorHAnsi" w:cs="Arial"/>
                <w:sz w:val="20"/>
                <w:lang w:eastAsia="ar-SA" w:bidi="ar-SA"/>
              </w:rPr>
              <w:t xml:space="preserve"> </w:t>
            </w:r>
            <w:r w:rsidR="004F318B">
              <w:rPr>
                <w:rFonts w:asciiTheme="minorHAnsi" w:hAnsiTheme="minorHAnsi" w:cs="Arial"/>
                <w:sz w:val="20"/>
                <w:lang w:eastAsia="ar-SA" w:bidi="ar-SA"/>
              </w:rPr>
              <w:t>stanovuje zadavatel na</w:t>
            </w:r>
            <w:r w:rsidR="00A00818" w:rsidRPr="0032177C">
              <w:rPr>
                <w:rFonts w:asciiTheme="minorHAnsi" w:hAnsiTheme="minorHAnsi" w:cs="Arial"/>
                <w:sz w:val="20"/>
                <w:lang w:eastAsia="ar-SA" w:bidi="ar-SA"/>
              </w:rPr>
              <w:t xml:space="preserve"> 1880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rPr>
                <w:sz w:val="20"/>
              </w:rPr>
            </w:pPr>
          </w:p>
        </w:tc>
      </w:tr>
      <w:tr w:rsidR="009E271F" w:rsidRPr="0032177C" w:rsidTr="00BE14FD">
        <w:trPr>
          <w:trHeight w:val="20"/>
        </w:trPr>
        <w:tc>
          <w:tcPr>
            <w:tcW w:w="426" w:type="dxa"/>
            <w:shd w:val="clear" w:color="auto" w:fill="auto"/>
            <w:vAlign w:val="center"/>
          </w:tcPr>
          <w:p w:rsidR="009E271F" w:rsidRPr="0032177C" w:rsidRDefault="009E271F"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9E271F" w:rsidRPr="009E271F" w:rsidRDefault="009E271F" w:rsidP="00043E3B">
            <w:pPr>
              <w:spacing w:before="20" w:after="20"/>
              <w:rPr>
                <w:rFonts w:asciiTheme="minorHAnsi" w:hAnsiTheme="minorHAnsi" w:cs="Arial"/>
                <w:sz w:val="20"/>
                <w:lang w:eastAsia="ar-SA" w:bidi="ar-SA"/>
              </w:rPr>
            </w:pPr>
            <w:r w:rsidRPr="004257AD">
              <w:rPr>
                <w:rFonts w:asciiTheme="minorHAnsi" w:hAnsiTheme="minorHAnsi" w:cs="Arial"/>
                <w:sz w:val="20"/>
                <w:lang w:eastAsia="ar-SA" w:bidi="ar-SA"/>
              </w:rPr>
              <w:t>1 ks sada pro sledování vozidla, popis v příloze TS č. 3. Vyvedení + pólu od základních modrých a červených výstražných svě</w:t>
            </w:r>
            <w:r w:rsidR="004257AD">
              <w:rPr>
                <w:rFonts w:asciiTheme="minorHAnsi" w:hAnsiTheme="minorHAnsi" w:cs="Arial"/>
                <w:sz w:val="20"/>
                <w:lang w:eastAsia="ar-SA" w:bidi="ar-SA"/>
              </w:rPr>
              <w:t>tel pro potřeby tohoto zařízení</w:t>
            </w:r>
            <w:r w:rsidR="002519EE">
              <w:rPr>
                <w:rFonts w:asciiTheme="minorHAnsi" w:hAnsiTheme="minorHAnsi" w:cs="Arial"/>
                <w:sz w:val="20"/>
                <w:lang w:eastAsia="ar-SA" w:bidi="ar-SA"/>
              </w:rPr>
              <w:t>.</w:t>
            </w:r>
          </w:p>
        </w:tc>
        <w:tc>
          <w:tcPr>
            <w:tcW w:w="3543" w:type="dxa"/>
            <w:shd w:val="clear" w:color="auto" w:fill="FFFFCC"/>
            <w:vAlign w:val="center"/>
          </w:tcPr>
          <w:p w:rsidR="009E271F" w:rsidRPr="00043E3B" w:rsidRDefault="009E271F" w:rsidP="00043E3B">
            <w:pPr>
              <w:rPr>
                <w:sz w:val="20"/>
              </w:rPr>
            </w:pPr>
          </w:p>
        </w:tc>
      </w:tr>
      <w:tr w:rsidR="0037703A" w:rsidRPr="00043E3B" w:rsidTr="00BE14FD">
        <w:trPr>
          <w:trHeight w:val="20"/>
        </w:trPr>
        <w:tc>
          <w:tcPr>
            <w:tcW w:w="426" w:type="dxa"/>
            <w:shd w:val="clear" w:color="auto" w:fill="auto"/>
            <w:vAlign w:val="center"/>
          </w:tcPr>
          <w:p w:rsidR="0037703A" w:rsidRPr="00043E3B" w:rsidRDefault="0037703A"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37703A" w:rsidRPr="00043E3B" w:rsidRDefault="0037703A"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1 ks kamerový syst</w:t>
            </w:r>
            <w:r w:rsidR="004257AD">
              <w:rPr>
                <w:rFonts w:asciiTheme="minorHAnsi" w:hAnsiTheme="minorHAnsi" w:cs="Arial"/>
                <w:sz w:val="20"/>
                <w:lang w:eastAsia="ar-SA" w:bidi="ar-SA"/>
              </w:rPr>
              <w:t>ém dle popisu (příloha TS č. 4)</w:t>
            </w:r>
            <w:r w:rsidR="002519EE">
              <w:rPr>
                <w:rFonts w:asciiTheme="minorHAnsi" w:hAnsiTheme="minorHAnsi" w:cs="Arial"/>
                <w:sz w:val="20"/>
                <w:lang w:eastAsia="ar-SA" w:bidi="ar-SA"/>
              </w:rPr>
              <w:t>.</w:t>
            </w:r>
            <w:r w:rsidR="00523638">
              <w:rPr>
                <w:rFonts w:asciiTheme="minorHAnsi" w:hAnsiTheme="minorHAnsi" w:cs="Arial"/>
                <w:sz w:val="20"/>
                <w:lang w:eastAsia="ar-SA" w:bidi="ar-SA"/>
              </w:rPr>
              <w:t xml:space="preserve"> </w:t>
            </w:r>
            <w:r w:rsidR="00523638" w:rsidRPr="00523638">
              <w:rPr>
                <w:rFonts w:asciiTheme="minorHAnsi" w:hAnsiTheme="minorHAnsi" w:cs="Arial"/>
                <w:sz w:val="20"/>
                <w:lang w:eastAsia="ar-SA" w:bidi="ar-SA"/>
              </w:rPr>
              <w:t xml:space="preserve">DVR namontováno pomocí kovového nerezového držáku v kabině řidiče na přepážce za sedadlem řidiče.  </w:t>
            </w:r>
          </w:p>
        </w:tc>
        <w:tc>
          <w:tcPr>
            <w:tcW w:w="3543" w:type="dxa"/>
            <w:shd w:val="clear" w:color="auto" w:fill="FFFFCC"/>
            <w:vAlign w:val="center"/>
          </w:tcPr>
          <w:p w:rsidR="0037703A" w:rsidRPr="00043E3B" w:rsidRDefault="0037703A" w:rsidP="00043E3B">
            <w:pPr>
              <w:rPr>
                <w:sz w:val="20"/>
              </w:rPr>
            </w:pPr>
          </w:p>
        </w:tc>
      </w:tr>
      <w:tr w:rsidR="000E5758" w:rsidRPr="0032177C" w:rsidTr="00BE14FD">
        <w:trPr>
          <w:trHeight w:val="20"/>
        </w:trPr>
        <w:tc>
          <w:tcPr>
            <w:tcW w:w="426" w:type="dxa"/>
            <w:shd w:val="clear" w:color="auto" w:fill="auto"/>
            <w:vAlign w:val="center"/>
          </w:tcPr>
          <w:p w:rsidR="000E5758" w:rsidRPr="0032177C" w:rsidRDefault="000E5758" w:rsidP="00043E3B">
            <w:pPr>
              <w:pStyle w:val="Odstavecseseznamem"/>
              <w:numPr>
                <w:ilvl w:val="0"/>
                <w:numId w:val="2"/>
              </w:numPr>
              <w:spacing w:before="20" w:after="20"/>
              <w:ind w:left="360"/>
              <w:rPr>
                <w:rFonts w:asciiTheme="minorHAnsi" w:hAnsiTheme="minorHAnsi" w:cs="Arial"/>
                <w:sz w:val="20"/>
                <w:lang w:eastAsia="ar-SA" w:bidi="ar-SA"/>
              </w:rPr>
            </w:pPr>
          </w:p>
        </w:tc>
        <w:tc>
          <w:tcPr>
            <w:tcW w:w="6379" w:type="dxa"/>
            <w:shd w:val="clear" w:color="auto" w:fill="auto"/>
            <w:vAlign w:val="center"/>
          </w:tcPr>
          <w:p w:rsidR="000E5758" w:rsidRPr="009E271F" w:rsidRDefault="002519EE"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0E5758" w:rsidRPr="000E5758">
              <w:rPr>
                <w:rFonts w:asciiTheme="minorHAnsi" w:hAnsiTheme="minorHAnsi" w:cs="Arial"/>
                <w:sz w:val="20"/>
                <w:lang w:eastAsia="ar-SA" w:bidi="ar-SA"/>
              </w:rPr>
              <w:t>eškeré výše popsané komponenty zástavby musí být dodavatelem dodány a namontovány jako součást zástavby vozidla a s vozidlem v prvním stupni výroby musí tvořit jeden celek za splnění podmínek homologace san</w:t>
            </w:r>
            <w:r w:rsidR="000E5758">
              <w:rPr>
                <w:rFonts w:asciiTheme="minorHAnsi" w:hAnsiTheme="minorHAnsi" w:cs="Arial"/>
                <w:sz w:val="20"/>
                <w:lang w:eastAsia="ar-SA" w:bidi="ar-SA"/>
              </w:rPr>
              <w:t xml:space="preserve">itního vozidla </w:t>
            </w:r>
            <w:r w:rsidR="000E5758" w:rsidRPr="00C82A5B">
              <w:rPr>
                <w:rFonts w:asciiTheme="minorHAnsi" w:hAnsiTheme="minorHAnsi" w:cs="Arial"/>
                <w:sz w:val="20"/>
                <w:lang w:eastAsia="ar-SA" w:bidi="ar-SA"/>
              </w:rPr>
              <w:t>ambulance typu B</w:t>
            </w:r>
            <w:r w:rsidRPr="00C82A5B">
              <w:rPr>
                <w:rFonts w:asciiTheme="minorHAnsi" w:hAnsiTheme="minorHAnsi" w:cs="Arial"/>
                <w:sz w:val="20"/>
                <w:lang w:eastAsia="ar-SA" w:bidi="ar-SA"/>
              </w:rPr>
              <w:t>.</w:t>
            </w:r>
          </w:p>
        </w:tc>
        <w:tc>
          <w:tcPr>
            <w:tcW w:w="3543" w:type="dxa"/>
            <w:shd w:val="clear" w:color="auto" w:fill="FFFFCC"/>
            <w:vAlign w:val="center"/>
          </w:tcPr>
          <w:p w:rsidR="000E5758" w:rsidRPr="00043E3B" w:rsidRDefault="000E5758" w:rsidP="00043E3B">
            <w:pPr>
              <w:rPr>
                <w:sz w:val="20"/>
              </w:rPr>
            </w:pPr>
          </w:p>
        </w:tc>
      </w:tr>
    </w:tbl>
    <w:p w:rsidR="009E271F" w:rsidRDefault="009E271F" w:rsidP="00043E3B">
      <w:pPr>
        <w:pStyle w:val="Nadpis1"/>
      </w:pPr>
      <w:r w:rsidRPr="009E271F">
        <w:t>Grafické značení karoserie vozidla</w:t>
      </w:r>
    </w:p>
    <w:tbl>
      <w:tblPr>
        <w:tblStyle w:val="Mkatabulky"/>
        <w:tblW w:w="10348" w:type="dxa"/>
        <w:tblInd w:w="-34" w:type="dxa"/>
        <w:tblLook w:val="04A0" w:firstRow="1" w:lastRow="0" w:firstColumn="1" w:lastColumn="0" w:noHBand="0" w:noVBand="1"/>
      </w:tblPr>
      <w:tblGrid>
        <w:gridCol w:w="426"/>
        <w:gridCol w:w="6379"/>
        <w:gridCol w:w="3543"/>
      </w:tblGrid>
      <w:tr w:rsidR="00043E3B" w:rsidRPr="00043E3B" w:rsidTr="00BE14FD">
        <w:trPr>
          <w:trHeight w:val="20"/>
        </w:trPr>
        <w:tc>
          <w:tcPr>
            <w:tcW w:w="6805" w:type="dxa"/>
            <w:gridSpan w:val="2"/>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Požadované parametry</w:t>
            </w:r>
          </w:p>
        </w:tc>
        <w:tc>
          <w:tcPr>
            <w:tcW w:w="3543" w:type="dxa"/>
            <w:shd w:val="clear" w:color="auto" w:fill="auto"/>
            <w:vAlign w:val="center"/>
          </w:tcPr>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sz w:val="20"/>
                <w:lang w:eastAsia="cs-CZ"/>
              </w:rPr>
              <w:t>Parametry nabízené dodavatelem</w:t>
            </w:r>
          </w:p>
          <w:p w:rsidR="00043E3B" w:rsidRPr="00043E3B" w:rsidRDefault="00043E3B" w:rsidP="00043E3B">
            <w:pPr>
              <w:spacing w:before="20" w:after="20"/>
              <w:jc w:val="center"/>
              <w:rPr>
                <w:rFonts w:asciiTheme="minorHAnsi" w:hAnsiTheme="minorHAnsi" w:cs="Arial"/>
                <w:b/>
                <w:bCs/>
                <w:sz w:val="20"/>
                <w:lang w:eastAsia="cs-CZ"/>
              </w:rPr>
            </w:pPr>
            <w:r w:rsidRPr="00043E3B">
              <w:rPr>
                <w:rFonts w:asciiTheme="minorHAnsi" w:hAnsiTheme="minorHAnsi" w:cs="Arial"/>
                <w:b/>
                <w:bCs/>
                <w:color w:val="C00000"/>
                <w:sz w:val="20"/>
                <w:lang w:eastAsia="cs-CZ"/>
              </w:rPr>
              <w:t>Doplní dodavatel</w:t>
            </w: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w:t>
            </w:r>
            <w:r w:rsidR="00DA48B0" w:rsidRPr="00043E3B">
              <w:rPr>
                <w:rFonts w:asciiTheme="minorHAnsi" w:hAnsiTheme="minorHAnsi" w:cs="Arial"/>
                <w:sz w:val="20"/>
                <w:lang w:eastAsia="ar-SA" w:bidi="ar-SA"/>
              </w:rPr>
              <w:t xml:space="preserve"> v provedení žlutých a zelených obdélníků</w:t>
            </w:r>
            <w:r w:rsidR="00A00818" w:rsidRPr="00043E3B">
              <w:rPr>
                <w:rFonts w:asciiTheme="minorHAnsi" w:hAnsiTheme="minorHAnsi" w:cs="Arial"/>
                <w:sz w:val="20"/>
                <w:lang w:eastAsia="ar-SA" w:bidi="ar-SA"/>
              </w:rPr>
              <w:t>, odpovídající</w:t>
            </w:r>
            <w:r w:rsidR="00CD4630">
              <w:rPr>
                <w:rFonts w:asciiTheme="minorHAnsi" w:hAnsiTheme="minorHAnsi" w:cs="Arial"/>
                <w:sz w:val="20"/>
                <w:lang w:eastAsia="ar-SA" w:bidi="ar-SA"/>
              </w:rPr>
              <w:t xml:space="preserve"> značení vozidla rychlé zdravotnické</w:t>
            </w:r>
            <w:r w:rsidR="00A00818" w:rsidRPr="00043E3B">
              <w:rPr>
                <w:rFonts w:asciiTheme="minorHAnsi" w:hAnsiTheme="minorHAnsi" w:cs="Arial"/>
                <w:sz w:val="20"/>
                <w:lang w:eastAsia="ar-SA" w:bidi="ar-SA"/>
              </w:rPr>
              <w:t xml:space="preserve"> pomoci dle vyhlášky č. 296/2012 Sb. Žluté obdélníky mu</w:t>
            </w:r>
            <w:r w:rsidR="009C3CF2">
              <w:rPr>
                <w:rFonts w:asciiTheme="minorHAnsi" w:hAnsiTheme="minorHAnsi" w:cs="Arial"/>
                <w:sz w:val="20"/>
                <w:lang w:eastAsia="ar-SA" w:bidi="ar-SA"/>
              </w:rPr>
              <w:t>sí být limetkového odstínu s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 xml:space="preserve">rescentním provedením. Dva pruhy </w:t>
            </w:r>
            <w:r w:rsidR="00DA48B0" w:rsidRPr="00043E3B">
              <w:rPr>
                <w:rFonts w:asciiTheme="minorHAnsi" w:hAnsiTheme="minorHAnsi" w:cs="Arial"/>
                <w:sz w:val="20"/>
                <w:lang w:eastAsia="ar-SA" w:bidi="ar-SA"/>
              </w:rPr>
              <w:t xml:space="preserve">obdélníků </w:t>
            </w:r>
            <w:r w:rsidR="00A00818" w:rsidRPr="00043E3B">
              <w:rPr>
                <w:rFonts w:asciiTheme="minorHAnsi" w:hAnsiTheme="minorHAnsi" w:cs="Arial"/>
                <w:sz w:val="20"/>
                <w:lang w:eastAsia="ar-SA" w:bidi="ar-SA"/>
              </w:rPr>
              <w:t>na bocích vytvářející vzhled šachovnice, dle ilustrativního fota. Velikost některých obdélníků a krajních obdélníků dle tvaru a možností karoserie vozidla, veškerá loga a nápisy dle požadavků zadavatele a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CD4630">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střeše</w:t>
            </w:r>
            <w:r w:rsidR="00CD4630">
              <w:rPr>
                <w:rFonts w:asciiTheme="minorHAnsi" w:hAnsiTheme="minorHAnsi" w:cs="Arial"/>
                <w:sz w:val="20"/>
                <w:lang w:eastAsia="ar-SA" w:bidi="ar-SA"/>
              </w:rPr>
              <w:t>,</w:t>
            </w:r>
            <w:r w:rsidR="00A00818" w:rsidRPr="00043E3B">
              <w:rPr>
                <w:rFonts w:asciiTheme="minorHAnsi" w:hAnsiTheme="minorHAnsi" w:cs="Arial"/>
                <w:sz w:val="20"/>
                <w:lang w:eastAsia="ar-SA" w:bidi="ar-SA"/>
              </w:rPr>
              <w:t xml:space="preserve"> obou předních blatnících a na zadních dveřích volací znak polep černá barva. Volací znaky upřesní zadavatel</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eškerá okna v ambulantní části zat</w:t>
            </w:r>
            <w:r w:rsidR="009C3CF2">
              <w:rPr>
                <w:rFonts w:asciiTheme="minorHAnsi" w:hAnsiTheme="minorHAnsi" w:cs="Arial"/>
                <w:sz w:val="20"/>
                <w:lang w:eastAsia="ar-SA" w:bidi="ar-SA"/>
              </w:rPr>
              <w:t>emně</w:t>
            </w:r>
            <w:r w:rsidR="00A00818" w:rsidRPr="00043E3B">
              <w:rPr>
                <w:rFonts w:asciiTheme="minorHAnsi" w:hAnsiTheme="minorHAnsi" w:cs="Arial"/>
                <w:sz w:val="20"/>
                <w:lang w:eastAsia="ar-SA" w:bidi="ar-SA"/>
              </w:rPr>
              <w:t>na fó</w:t>
            </w:r>
            <w:r w:rsidR="00A27276" w:rsidRPr="00043E3B">
              <w:rPr>
                <w:rFonts w:asciiTheme="minorHAnsi" w:hAnsiTheme="minorHAnsi" w:cs="Arial"/>
                <w:sz w:val="20"/>
                <w:lang w:eastAsia="ar-SA" w:bidi="ar-SA"/>
              </w:rPr>
              <w:t>lií s propustností 5%, v místě z</w:t>
            </w:r>
            <w:r w:rsidR="00A00818" w:rsidRPr="00043E3B">
              <w:rPr>
                <w:rFonts w:asciiTheme="minorHAnsi" w:hAnsiTheme="minorHAnsi" w:cs="Arial"/>
                <w:sz w:val="20"/>
                <w:lang w:eastAsia="ar-SA" w:bidi="ar-SA"/>
              </w:rPr>
              <w:t>ástavby může být fólie nahrazena plechem černé barvy</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P</w:t>
            </w:r>
            <w:r w:rsidR="00A00818" w:rsidRPr="00043E3B">
              <w:rPr>
                <w:rFonts w:asciiTheme="minorHAnsi" w:hAnsiTheme="minorHAnsi" w:cs="Arial"/>
                <w:sz w:val="20"/>
                <w:lang w:eastAsia="ar-SA" w:bidi="ar-SA"/>
              </w:rPr>
              <w:t>olep části vnitřní strany spodní poloviny ok</w:t>
            </w:r>
            <w:r w:rsidR="00A27276" w:rsidRPr="00043E3B">
              <w:rPr>
                <w:rFonts w:asciiTheme="minorHAnsi" w:hAnsiTheme="minorHAnsi" w:cs="Arial"/>
                <w:sz w:val="20"/>
                <w:lang w:eastAsia="ar-SA" w:bidi="ar-SA"/>
              </w:rPr>
              <w:t>en k zamezení průhledu dovnitř z</w:t>
            </w:r>
            <w:r w:rsidR="00A00818" w:rsidRPr="00043E3B">
              <w:rPr>
                <w:rFonts w:asciiTheme="minorHAnsi" w:hAnsiTheme="minorHAnsi" w:cs="Arial"/>
                <w:sz w:val="20"/>
                <w:lang w:eastAsia="ar-SA" w:bidi="ar-SA"/>
              </w:rPr>
              <w:t>ástavby fólií „pískované sklo"</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logo zadavatele a Plzeňského kraje. Podklady dodá zadavatel.</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C82A5B"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Z</w:t>
            </w:r>
            <w:r w:rsidR="00A00818" w:rsidRPr="00043E3B">
              <w:rPr>
                <w:rFonts w:asciiTheme="minorHAnsi" w:hAnsiTheme="minorHAnsi" w:cs="Arial"/>
                <w:sz w:val="20"/>
                <w:lang w:eastAsia="ar-SA" w:bidi="ar-SA"/>
              </w:rPr>
              <w:t>výraznění boční siluety vozidla střídajícími se obdélníky žluté a zelené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w:t>
            </w:r>
            <w:r>
              <w:rPr>
                <w:rFonts w:asciiTheme="minorHAnsi" w:hAnsiTheme="minorHAnsi" w:cs="Arial"/>
                <w:sz w:val="20"/>
                <w:lang w:eastAsia="ar-SA" w:bidi="ar-SA"/>
              </w:rPr>
              <w:t xml:space="preserve">tickém provedení na </w:t>
            </w:r>
            <w:r w:rsidRPr="00836D76">
              <w:rPr>
                <w:rFonts w:asciiTheme="minorHAnsi" w:hAnsiTheme="minorHAnsi" w:cs="Arial"/>
                <w:sz w:val="20"/>
                <w:lang w:eastAsia="ar-SA" w:bidi="ar-SA"/>
              </w:rPr>
              <w:t>obou bocích.</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9C3CF2">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celé plochy zadní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prismatickém provedení ve formě střídajících se pruhů flu</w:t>
            </w:r>
            <w:r w:rsidR="009C3CF2">
              <w:rPr>
                <w:rFonts w:asciiTheme="minorHAnsi" w:hAnsiTheme="minorHAnsi" w:cs="Arial"/>
                <w:sz w:val="20"/>
                <w:lang w:eastAsia="ar-SA" w:bidi="ar-SA"/>
              </w:rPr>
              <w:t>o</w:t>
            </w:r>
            <w:r w:rsidR="00A00818" w:rsidRPr="00043E3B">
              <w:rPr>
                <w:rFonts w:asciiTheme="minorHAnsi" w:hAnsiTheme="minorHAnsi" w:cs="Arial"/>
                <w:sz w:val="20"/>
                <w:lang w:eastAsia="ar-SA" w:bidi="ar-SA"/>
              </w:rPr>
              <w:t>rescentní oranžové a žluté limetkové barvy, dle ilustrativního fota.</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G</w:t>
            </w:r>
            <w:r w:rsidR="00A00818" w:rsidRPr="00043E3B">
              <w:rPr>
                <w:rFonts w:asciiTheme="minorHAnsi" w:hAnsiTheme="minorHAnsi" w:cs="Arial"/>
                <w:sz w:val="20"/>
                <w:lang w:eastAsia="ar-SA" w:bidi="ar-SA"/>
              </w:rPr>
              <w:t>rafické značení přední části vozidla v</w:t>
            </w:r>
            <w:r w:rsidR="009C3CF2">
              <w:rPr>
                <w:rFonts w:asciiTheme="minorHAnsi" w:hAnsiTheme="minorHAnsi" w:cs="Arial"/>
                <w:sz w:val="20"/>
                <w:lang w:eastAsia="ar-SA" w:bidi="ar-SA"/>
              </w:rPr>
              <w:t> </w:t>
            </w:r>
            <w:r w:rsidR="00A00818" w:rsidRPr="00043E3B">
              <w:rPr>
                <w:rFonts w:asciiTheme="minorHAnsi" w:hAnsiTheme="minorHAnsi" w:cs="Arial"/>
                <w:sz w:val="20"/>
                <w:lang w:eastAsia="ar-SA" w:bidi="ar-SA"/>
              </w:rPr>
              <w:t>retro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reflexním mikro</w:t>
            </w:r>
            <w:r w:rsidR="009C3CF2">
              <w:rPr>
                <w:rFonts w:asciiTheme="minorHAnsi" w:hAnsiTheme="minorHAnsi" w:cs="Arial"/>
                <w:sz w:val="20"/>
                <w:lang w:eastAsia="ar-SA" w:bidi="ar-SA"/>
              </w:rPr>
              <w:t xml:space="preserve"> </w:t>
            </w:r>
            <w:r w:rsidR="00A00818" w:rsidRPr="00043E3B">
              <w:rPr>
                <w:rFonts w:asciiTheme="minorHAnsi" w:hAnsiTheme="minorHAnsi" w:cs="Arial"/>
                <w:sz w:val="20"/>
                <w:lang w:eastAsia="ar-SA" w:bidi="ar-SA"/>
              </w:rPr>
              <w:t>prismatic</w:t>
            </w:r>
            <w:r w:rsidR="009C3CF2">
              <w:rPr>
                <w:rFonts w:asciiTheme="minorHAnsi" w:hAnsiTheme="minorHAnsi" w:cs="Arial"/>
                <w:sz w:val="20"/>
                <w:lang w:eastAsia="ar-SA" w:bidi="ar-SA"/>
              </w:rPr>
              <w:t>kém provedení ve formě pruhů fl</w:t>
            </w:r>
            <w:r w:rsidR="00A00818" w:rsidRPr="00043E3B">
              <w:rPr>
                <w:rFonts w:asciiTheme="minorHAnsi" w:hAnsiTheme="minorHAnsi" w:cs="Arial"/>
                <w:sz w:val="20"/>
                <w:lang w:eastAsia="ar-SA" w:bidi="ar-SA"/>
              </w:rPr>
              <w:t>u</w:t>
            </w:r>
            <w:r w:rsidR="009C3CF2">
              <w:rPr>
                <w:rFonts w:asciiTheme="minorHAnsi" w:hAnsiTheme="minorHAnsi" w:cs="Arial"/>
                <w:sz w:val="20"/>
                <w:lang w:eastAsia="ar-SA" w:bidi="ar-SA"/>
              </w:rPr>
              <w:t xml:space="preserve">orescentní </w:t>
            </w:r>
            <w:r w:rsidR="00A00818" w:rsidRPr="00043E3B">
              <w:rPr>
                <w:rFonts w:asciiTheme="minorHAnsi" w:hAnsiTheme="minorHAnsi" w:cs="Arial"/>
                <w:sz w:val="20"/>
                <w:lang w:eastAsia="ar-SA" w:bidi="ar-SA"/>
              </w:rPr>
              <w:t>oranžové a žluté limetkové barvy. Vše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ad čelním sklem nápis AMBULANCE, materiál polepu červený reflex, výška písmen min 150 mm</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přední kapotě a nad čelním sklem polep modrá hvězda života o min. </w:t>
            </w:r>
            <w:r w:rsidR="00A00818" w:rsidRPr="00043E3B">
              <w:rPr>
                <w:rFonts w:asciiTheme="minorHAnsi" w:hAnsiTheme="minorHAnsi" w:cs="Arial"/>
                <w:sz w:val="20"/>
                <w:lang w:eastAsia="ar-SA" w:bidi="ar-SA"/>
              </w:rPr>
              <w:lastRenderedPageBreak/>
              <w:t xml:space="preserve">velikosti 400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3A1374">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 xml:space="preserve">a obou bocích vzadu nebo oknech polep modrá hvězda života o min. velikosti </w:t>
            </w:r>
            <w:r w:rsidR="003A1374">
              <w:rPr>
                <w:rFonts w:asciiTheme="minorHAnsi" w:hAnsiTheme="minorHAnsi" w:cs="Arial"/>
                <w:sz w:val="20"/>
                <w:lang w:eastAsia="ar-SA" w:bidi="ar-SA"/>
              </w:rPr>
              <w:t>4</w:t>
            </w:r>
            <w:r w:rsidR="00A00818" w:rsidRPr="00043E3B">
              <w:rPr>
                <w:rFonts w:asciiTheme="minorHAnsi" w:hAnsiTheme="minorHAnsi" w:cs="Arial"/>
                <w:sz w:val="20"/>
                <w:lang w:eastAsia="ar-SA" w:bidi="ar-SA"/>
              </w:rPr>
              <w:t xml:space="preserve">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 xml:space="preserve">zadu na obou oknech zadních dveří polep modrá hvězda života o min. velikosti 300 mm v provedení reflex </w:t>
            </w:r>
            <w:r w:rsidR="005873AF" w:rsidRPr="00043E3B">
              <w:rPr>
                <w:rFonts w:asciiTheme="minorHAnsi" w:hAnsiTheme="minorHAnsi" w:cs="Arial"/>
                <w:sz w:val="20"/>
                <w:lang w:eastAsia="ar-SA" w:bidi="ar-SA"/>
              </w:rPr>
              <w:t xml:space="preserve">s konturou </w:t>
            </w:r>
            <w:r w:rsidR="00A00818" w:rsidRPr="00043E3B">
              <w:rPr>
                <w:rFonts w:asciiTheme="minorHAnsi" w:hAnsiTheme="minorHAnsi" w:cs="Arial"/>
                <w:sz w:val="20"/>
                <w:lang w:eastAsia="ar-SA" w:bidi="ar-SA"/>
              </w:rPr>
              <w:t>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A00818" w:rsidP="00043E3B">
            <w:pPr>
              <w:spacing w:before="20" w:after="20"/>
              <w:rPr>
                <w:rFonts w:asciiTheme="minorHAnsi" w:hAnsiTheme="minorHAnsi" w:cs="Arial"/>
                <w:sz w:val="20"/>
                <w:lang w:eastAsia="ar-SA" w:bidi="ar-SA"/>
              </w:rPr>
            </w:pPr>
            <w:r w:rsidRPr="00043E3B">
              <w:rPr>
                <w:rFonts w:asciiTheme="minorHAnsi" w:hAnsiTheme="minorHAnsi" w:cs="Arial"/>
                <w:sz w:val="20"/>
                <w:lang w:eastAsia="ar-SA" w:bidi="ar-SA"/>
              </w:rPr>
              <w:t xml:space="preserve">3 ks polep telefon 155 na oba boky a záď vozu. Barva polepu podle jeho umístění černá nebo bílá. 1ks polep bílé barvy www.zzspk.cz na záď vozu. </w:t>
            </w:r>
            <w:r w:rsidR="00CD4630">
              <w:rPr>
                <w:rFonts w:asciiTheme="minorHAnsi" w:hAnsiTheme="minorHAnsi" w:cs="Arial"/>
                <w:sz w:val="20"/>
                <w:lang w:eastAsia="ar-SA" w:bidi="ar-SA"/>
              </w:rPr>
              <w:t>Přesné umístění určí zadavatel</w:t>
            </w:r>
            <w:r w:rsidR="00836D76">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D</w:t>
            </w:r>
            <w:r w:rsidR="00A00818" w:rsidRPr="00043E3B">
              <w:rPr>
                <w:rFonts w:asciiTheme="minorHAnsi" w:hAnsiTheme="minorHAnsi" w:cs="Arial"/>
                <w:sz w:val="20"/>
                <w:lang w:eastAsia="ar-SA" w:bidi="ar-SA"/>
              </w:rPr>
              <w:t xml:space="preserve">etail materiálu grafického značení a ilustrativní foto v příloze </w:t>
            </w:r>
            <w:r w:rsidR="005873AF" w:rsidRPr="00043E3B">
              <w:rPr>
                <w:rFonts w:asciiTheme="minorHAnsi" w:hAnsiTheme="minorHAnsi" w:cs="Arial"/>
                <w:sz w:val="20"/>
                <w:lang w:eastAsia="ar-SA" w:bidi="ar-SA"/>
              </w:rPr>
              <w:t xml:space="preserve">TS </w:t>
            </w:r>
            <w:r w:rsidR="00D35AC6" w:rsidRPr="00043E3B">
              <w:rPr>
                <w:rFonts w:asciiTheme="minorHAnsi" w:hAnsiTheme="minorHAnsi" w:cs="Arial"/>
                <w:sz w:val="20"/>
                <w:lang w:eastAsia="ar-SA" w:bidi="ar-SA"/>
              </w:rPr>
              <w:t xml:space="preserve">č. </w:t>
            </w:r>
            <w:r w:rsidR="005873AF" w:rsidRPr="00043E3B">
              <w:rPr>
                <w:rFonts w:asciiTheme="minorHAnsi" w:hAnsiTheme="minorHAnsi" w:cs="Arial"/>
                <w:sz w:val="20"/>
                <w:lang w:eastAsia="ar-SA" w:bidi="ar-SA"/>
              </w:rPr>
              <w:t>2</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A00818" w:rsidRPr="00043E3B">
              <w:rPr>
                <w:rFonts w:asciiTheme="minorHAnsi" w:hAnsiTheme="minorHAnsi" w:cs="Arial"/>
                <w:sz w:val="20"/>
                <w:lang w:eastAsia="ar-SA" w:bidi="ar-SA"/>
              </w:rPr>
              <w:t>a obou bocích název zadavatele dle vyhlášky č. 296/2012 Sb. v provedení červená reflex dle ilustrativního fota</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040037" w:rsidRPr="00043E3B" w:rsidTr="00BE14FD">
        <w:trPr>
          <w:trHeight w:val="20"/>
        </w:trPr>
        <w:tc>
          <w:tcPr>
            <w:tcW w:w="426" w:type="dxa"/>
            <w:shd w:val="clear" w:color="auto" w:fill="auto"/>
            <w:vAlign w:val="center"/>
          </w:tcPr>
          <w:p w:rsidR="00040037" w:rsidRPr="00043E3B" w:rsidRDefault="00040037"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040037"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N</w:t>
            </w:r>
            <w:r w:rsidR="00931F7C" w:rsidRPr="00043E3B">
              <w:rPr>
                <w:rFonts w:asciiTheme="minorHAnsi" w:hAnsiTheme="minorHAnsi" w:cs="Arial"/>
                <w:sz w:val="20"/>
                <w:lang w:eastAsia="ar-SA" w:bidi="ar-SA"/>
              </w:rPr>
              <w:t>a přepážce v ambulantním prostoru výra</w:t>
            </w:r>
            <w:r w:rsidR="00040037" w:rsidRPr="00043E3B">
              <w:rPr>
                <w:rFonts w:asciiTheme="minorHAnsi" w:hAnsiTheme="minorHAnsi" w:cs="Arial"/>
                <w:sz w:val="20"/>
                <w:lang w:eastAsia="ar-SA" w:bidi="ar-SA"/>
              </w:rPr>
              <w:t>zný nápis PŘIPOUTEJTE SE PROSÍM</w:t>
            </w:r>
            <w:r>
              <w:rPr>
                <w:rFonts w:asciiTheme="minorHAnsi" w:hAnsiTheme="minorHAnsi" w:cs="Arial"/>
                <w:sz w:val="20"/>
                <w:lang w:eastAsia="ar-SA" w:bidi="ar-SA"/>
              </w:rPr>
              <w:t>.</w:t>
            </w:r>
          </w:p>
        </w:tc>
        <w:tc>
          <w:tcPr>
            <w:tcW w:w="3543" w:type="dxa"/>
            <w:shd w:val="clear" w:color="auto" w:fill="FFFFCC"/>
            <w:vAlign w:val="center"/>
          </w:tcPr>
          <w:p w:rsidR="00040037" w:rsidRPr="00043E3B" w:rsidRDefault="00040037" w:rsidP="00043E3B">
            <w:pPr>
              <w:spacing w:before="20" w:after="20"/>
              <w:rPr>
                <w:sz w:val="20"/>
              </w:rPr>
            </w:pPr>
          </w:p>
        </w:tc>
      </w:tr>
      <w:tr w:rsidR="00A00818" w:rsidRPr="00043E3B" w:rsidTr="00BE14FD">
        <w:trPr>
          <w:trHeight w:val="20"/>
        </w:trPr>
        <w:tc>
          <w:tcPr>
            <w:tcW w:w="426" w:type="dxa"/>
            <w:shd w:val="clear" w:color="auto" w:fill="auto"/>
            <w:vAlign w:val="center"/>
          </w:tcPr>
          <w:p w:rsidR="00A00818" w:rsidRPr="00043E3B" w:rsidRDefault="00A00818"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A00818"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A00818" w:rsidRPr="00043E3B">
              <w:rPr>
                <w:rFonts w:asciiTheme="minorHAnsi" w:hAnsiTheme="minorHAnsi" w:cs="Arial"/>
                <w:sz w:val="20"/>
                <w:lang w:eastAsia="ar-SA" w:bidi="ar-SA"/>
              </w:rPr>
              <w:t>eškeré grafické značení předložit ve formě grafického návrhu zadavateli k</w:t>
            </w:r>
            <w:r>
              <w:rPr>
                <w:rFonts w:asciiTheme="minorHAnsi" w:hAnsiTheme="minorHAnsi" w:cs="Arial"/>
                <w:sz w:val="20"/>
                <w:lang w:eastAsia="ar-SA" w:bidi="ar-SA"/>
              </w:rPr>
              <w:t> </w:t>
            </w:r>
            <w:r w:rsidR="00A00818" w:rsidRPr="00043E3B">
              <w:rPr>
                <w:rFonts w:asciiTheme="minorHAnsi" w:hAnsiTheme="minorHAnsi" w:cs="Arial"/>
                <w:sz w:val="20"/>
                <w:lang w:eastAsia="ar-SA" w:bidi="ar-SA"/>
              </w:rPr>
              <w:t>odsouhlasení</w:t>
            </w:r>
            <w:r>
              <w:rPr>
                <w:rFonts w:asciiTheme="minorHAnsi" w:hAnsiTheme="minorHAnsi" w:cs="Arial"/>
                <w:sz w:val="20"/>
                <w:lang w:eastAsia="ar-SA" w:bidi="ar-SA"/>
              </w:rPr>
              <w:t>.</w:t>
            </w:r>
          </w:p>
        </w:tc>
        <w:tc>
          <w:tcPr>
            <w:tcW w:w="3543" w:type="dxa"/>
            <w:shd w:val="clear" w:color="auto" w:fill="FFFFCC"/>
            <w:vAlign w:val="center"/>
          </w:tcPr>
          <w:p w:rsidR="00A00818" w:rsidRPr="00043E3B" w:rsidRDefault="00A00818" w:rsidP="00043E3B">
            <w:pPr>
              <w:spacing w:before="20" w:after="20"/>
              <w:rPr>
                <w:sz w:val="20"/>
              </w:rPr>
            </w:pPr>
          </w:p>
        </w:tc>
      </w:tr>
      <w:tr w:rsidR="005873AF" w:rsidRPr="00043E3B" w:rsidTr="00BE14FD">
        <w:trPr>
          <w:trHeight w:val="20"/>
        </w:trPr>
        <w:tc>
          <w:tcPr>
            <w:tcW w:w="426" w:type="dxa"/>
            <w:shd w:val="clear" w:color="auto" w:fill="auto"/>
            <w:vAlign w:val="center"/>
          </w:tcPr>
          <w:p w:rsidR="005873AF" w:rsidRPr="00043E3B" w:rsidRDefault="005873AF" w:rsidP="00043E3B">
            <w:pPr>
              <w:pStyle w:val="Odstavecseseznamem"/>
              <w:numPr>
                <w:ilvl w:val="0"/>
                <w:numId w:val="10"/>
              </w:numPr>
              <w:spacing w:before="20" w:after="20"/>
              <w:ind w:left="360"/>
              <w:rPr>
                <w:rFonts w:asciiTheme="minorHAnsi" w:hAnsiTheme="minorHAnsi" w:cs="Arial"/>
                <w:sz w:val="20"/>
                <w:lang w:eastAsia="ar-SA" w:bidi="ar-SA"/>
              </w:rPr>
            </w:pPr>
          </w:p>
        </w:tc>
        <w:tc>
          <w:tcPr>
            <w:tcW w:w="6379" w:type="dxa"/>
            <w:shd w:val="clear" w:color="auto" w:fill="auto"/>
            <w:vAlign w:val="center"/>
          </w:tcPr>
          <w:p w:rsidR="005873AF" w:rsidRPr="00043E3B"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5873AF" w:rsidRPr="00043E3B">
              <w:rPr>
                <w:rFonts w:asciiTheme="minorHAnsi" w:hAnsiTheme="minorHAnsi" w:cs="Arial"/>
                <w:sz w:val="20"/>
                <w:lang w:eastAsia="ar-SA" w:bidi="ar-SA"/>
              </w:rPr>
              <w:t>eškeré výše popsané grafické značení musí dodavatel dodat a nainstalovat na vozidlo. Instalace musí být v souladu s vyhláškou č. 296/2012 Sb.</w:t>
            </w:r>
          </w:p>
        </w:tc>
        <w:tc>
          <w:tcPr>
            <w:tcW w:w="3543" w:type="dxa"/>
            <w:shd w:val="clear" w:color="auto" w:fill="FFFFCC"/>
            <w:vAlign w:val="center"/>
          </w:tcPr>
          <w:p w:rsidR="005873AF" w:rsidRPr="00043E3B" w:rsidRDefault="005873AF" w:rsidP="00043E3B">
            <w:pPr>
              <w:spacing w:before="20" w:after="20"/>
              <w:rPr>
                <w:sz w:val="20"/>
              </w:rPr>
            </w:pPr>
          </w:p>
        </w:tc>
      </w:tr>
      <w:tr w:rsidR="00A26EA9" w:rsidRPr="00043E3B" w:rsidTr="00043E3B">
        <w:trPr>
          <w:trHeight w:val="20"/>
        </w:trPr>
        <w:tc>
          <w:tcPr>
            <w:tcW w:w="10348" w:type="dxa"/>
            <w:gridSpan w:val="3"/>
            <w:shd w:val="clear" w:color="auto" w:fill="auto"/>
            <w:vAlign w:val="center"/>
          </w:tcPr>
          <w:p w:rsidR="00A26EA9" w:rsidRPr="00043E3B" w:rsidRDefault="00A26EA9" w:rsidP="00043E3B">
            <w:pPr>
              <w:widowControl/>
              <w:shd w:val="clear" w:color="auto" w:fill="FFFFFF"/>
              <w:autoSpaceDE w:val="0"/>
              <w:spacing w:before="20" w:after="20"/>
              <w:rPr>
                <w:rFonts w:asciiTheme="minorHAnsi" w:hAnsiTheme="minorHAnsi" w:cs="Arial"/>
                <w:b/>
                <w:i/>
                <w:sz w:val="20"/>
                <w:lang w:eastAsia="ar-SA" w:bidi="ar-SA"/>
              </w:rPr>
            </w:pPr>
            <w:proofErr w:type="spellStart"/>
            <w:r w:rsidRPr="00043E3B">
              <w:rPr>
                <w:rFonts w:asciiTheme="minorHAnsi" w:hAnsiTheme="minorHAnsi" w:cs="Arial"/>
                <w:b/>
                <w:i/>
                <w:sz w:val="20"/>
                <w:lang w:eastAsia="ar-SA" w:bidi="ar-SA"/>
              </w:rPr>
              <w:t>Pozn</w:t>
            </w:r>
            <w:proofErr w:type="spellEnd"/>
            <w:r w:rsidRPr="00043E3B">
              <w:rPr>
                <w:rFonts w:asciiTheme="minorHAnsi" w:hAnsiTheme="minorHAnsi" w:cs="Arial"/>
                <w:b/>
                <w:i/>
                <w:sz w:val="20"/>
                <w:lang w:eastAsia="ar-SA" w:bidi="ar-SA"/>
              </w:rPr>
              <w:t xml:space="preserve">: Dodavatel </w:t>
            </w:r>
            <w:r w:rsidR="00A27276" w:rsidRPr="00043E3B">
              <w:rPr>
                <w:rFonts w:asciiTheme="minorHAnsi" w:hAnsiTheme="minorHAnsi" w:cs="Arial"/>
                <w:b/>
                <w:i/>
                <w:sz w:val="20"/>
                <w:lang w:eastAsia="ar-SA" w:bidi="ar-SA"/>
              </w:rPr>
              <w:t>může nabídnout jiné uspořádání z</w:t>
            </w:r>
            <w:r w:rsidRPr="00043E3B">
              <w:rPr>
                <w:rFonts w:asciiTheme="minorHAnsi" w:hAnsiTheme="minorHAnsi" w:cs="Arial"/>
                <w:b/>
                <w:i/>
                <w:sz w:val="20"/>
                <w:lang w:eastAsia="ar-SA" w:bidi="ar-SA"/>
              </w:rPr>
              <w:t>ástavby s ohledem na nabídnutý podvozek</w:t>
            </w:r>
            <w:r w:rsidR="00A27276" w:rsidRPr="00043E3B">
              <w:rPr>
                <w:rFonts w:asciiTheme="minorHAnsi" w:hAnsiTheme="minorHAnsi" w:cs="Arial"/>
                <w:b/>
                <w:i/>
                <w:sz w:val="20"/>
                <w:lang w:eastAsia="ar-SA" w:bidi="ar-SA"/>
              </w:rPr>
              <w:t xml:space="preserve"> vozidla. Nabídnuté uspořádání z</w:t>
            </w:r>
            <w:r w:rsidRPr="00043E3B">
              <w:rPr>
                <w:rFonts w:asciiTheme="minorHAnsi" w:hAnsiTheme="minorHAnsi" w:cs="Arial"/>
                <w:b/>
                <w:i/>
                <w:sz w:val="20"/>
                <w:lang w:eastAsia="ar-SA" w:bidi="ar-SA"/>
              </w:rPr>
              <w:t>ástavby však musí být adekvátní a plnohodnotnou náhradou požado</w:t>
            </w:r>
            <w:r w:rsidR="00A27276" w:rsidRPr="00043E3B">
              <w:rPr>
                <w:rFonts w:asciiTheme="minorHAnsi" w:hAnsiTheme="minorHAnsi" w:cs="Arial"/>
                <w:b/>
                <w:i/>
                <w:sz w:val="20"/>
                <w:lang w:eastAsia="ar-SA" w:bidi="ar-SA"/>
              </w:rPr>
              <w:t>vaného rozmístění komponentů v z</w:t>
            </w:r>
            <w:r w:rsidRPr="00043E3B">
              <w:rPr>
                <w:rFonts w:asciiTheme="minorHAnsi" w:hAnsiTheme="minorHAnsi" w:cs="Arial"/>
                <w:b/>
                <w:i/>
                <w:sz w:val="20"/>
                <w:lang w:eastAsia="ar-SA" w:bidi="ar-SA"/>
              </w:rPr>
              <w:t>ás</w:t>
            </w:r>
            <w:r w:rsidR="00A27276" w:rsidRPr="00043E3B">
              <w:rPr>
                <w:rFonts w:asciiTheme="minorHAnsi" w:hAnsiTheme="minorHAnsi" w:cs="Arial"/>
                <w:b/>
                <w:i/>
                <w:sz w:val="20"/>
                <w:lang w:eastAsia="ar-SA" w:bidi="ar-SA"/>
              </w:rPr>
              <w:t>tavbě, rozmístění komponentů v z</w:t>
            </w:r>
            <w:r w:rsidRPr="00043E3B">
              <w:rPr>
                <w:rFonts w:asciiTheme="minorHAnsi" w:hAnsiTheme="minorHAnsi" w:cs="Arial"/>
                <w:b/>
                <w:i/>
                <w:sz w:val="20"/>
                <w:lang w:eastAsia="ar-SA" w:bidi="ar-SA"/>
              </w:rPr>
              <w:t>ásta</w:t>
            </w:r>
            <w:r w:rsidR="00836D76">
              <w:rPr>
                <w:rFonts w:asciiTheme="minorHAnsi" w:hAnsiTheme="minorHAnsi" w:cs="Arial"/>
                <w:b/>
                <w:i/>
                <w:sz w:val="20"/>
                <w:lang w:eastAsia="ar-SA" w:bidi="ar-SA"/>
              </w:rPr>
              <w:t>vbě musí odsouhlasit zadavatel.</w:t>
            </w:r>
          </w:p>
        </w:tc>
      </w:tr>
    </w:tbl>
    <w:p w:rsidR="002D01BC" w:rsidRPr="0032177C" w:rsidRDefault="002D01BC" w:rsidP="002D01BC">
      <w:pPr>
        <w:widowControl/>
        <w:shd w:val="clear" w:color="auto" w:fill="FFFFFF"/>
        <w:autoSpaceDE w:val="0"/>
        <w:spacing w:line="276" w:lineRule="auto"/>
        <w:ind w:left="298"/>
        <w:jc w:val="both"/>
        <w:rPr>
          <w:rFonts w:asciiTheme="minorHAnsi" w:hAnsiTheme="minorHAnsi" w:cs="Arial"/>
          <w:szCs w:val="22"/>
          <w:lang w:eastAsia="ar-SA" w:bidi="ar-SA"/>
        </w:rPr>
      </w:pPr>
    </w:p>
    <w:p w:rsidR="002D01BC" w:rsidRPr="0032177C" w:rsidRDefault="002D01BC" w:rsidP="008B1BE3">
      <w:pPr>
        <w:widowControl/>
        <w:shd w:val="clear" w:color="auto" w:fill="FFFFFF"/>
        <w:autoSpaceDE w:val="0"/>
        <w:spacing w:after="120" w:line="276" w:lineRule="auto"/>
        <w:ind w:left="142"/>
        <w:jc w:val="center"/>
        <w:rPr>
          <w:rFonts w:asciiTheme="minorHAnsi" w:hAnsiTheme="minorHAnsi" w:cs="Arial"/>
          <w:b/>
          <w:sz w:val="24"/>
          <w:szCs w:val="24"/>
          <w:lang w:eastAsia="ar-SA" w:bidi="ar-SA"/>
        </w:rPr>
      </w:pPr>
      <w:r w:rsidRPr="0032177C">
        <w:rPr>
          <w:rFonts w:asciiTheme="minorHAnsi" w:hAnsiTheme="minorHAnsi" w:cs="Arial"/>
          <w:b/>
          <w:sz w:val="24"/>
          <w:szCs w:val="24"/>
          <w:lang w:eastAsia="ar-SA" w:bidi="ar-SA"/>
        </w:rPr>
        <w:t>Výstražné světelné a zvukové zařízení, vnější osvětlení</w:t>
      </w:r>
    </w:p>
    <w:p w:rsidR="002D01BC" w:rsidRPr="0032177C" w:rsidRDefault="002D01BC" w:rsidP="0060785A">
      <w:pPr>
        <w:widowControl/>
        <w:shd w:val="clear" w:color="auto" w:fill="FFFFFF"/>
        <w:autoSpaceDE w:val="0"/>
        <w:ind w:left="142"/>
        <w:jc w:val="center"/>
        <w:rPr>
          <w:rFonts w:asciiTheme="minorHAnsi" w:hAnsiTheme="minorHAnsi" w:cs="Arial"/>
          <w:b/>
          <w:szCs w:val="22"/>
          <w:lang w:eastAsia="ar-SA" w:bidi="ar-SA"/>
        </w:rPr>
      </w:pPr>
      <w:r w:rsidRPr="0032177C">
        <w:rPr>
          <w:rFonts w:asciiTheme="minorHAnsi" w:hAnsiTheme="minorHAnsi" w:cs="Arial"/>
          <w:b/>
          <w:szCs w:val="22"/>
          <w:lang w:eastAsia="ar-SA" w:bidi="ar-SA"/>
        </w:rPr>
        <w:t>Veškeré použité díly musí být v souladu s platnou legislativou, především s předpisy EHK 65 R a 10.04 (a vyšší) R</w:t>
      </w:r>
    </w:p>
    <w:tbl>
      <w:tblPr>
        <w:tblStyle w:val="Mkatabulky"/>
        <w:tblW w:w="10348" w:type="dxa"/>
        <w:tblInd w:w="-34" w:type="dxa"/>
        <w:tblLayout w:type="fixed"/>
        <w:tblLook w:val="04A0" w:firstRow="1" w:lastRow="0" w:firstColumn="1" w:lastColumn="0" w:noHBand="0" w:noVBand="1"/>
      </w:tblPr>
      <w:tblGrid>
        <w:gridCol w:w="426"/>
        <w:gridCol w:w="6379"/>
        <w:gridCol w:w="3543"/>
      </w:tblGrid>
      <w:tr w:rsidR="00A26EA9" w:rsidRPr="0032177C" w:rsidTr="00BE14FD">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D542D">
            <w:pPr>
              <w:widowControl/>
              <w:suppressAutoHyphens w:val="0"/>
              <w:spacing w:before="20" w:after="20" w:line="259" w:lineRule="auto"/>
              <w:contextualSpacing/>
              <w:rPr>
                <w:rFonts w:asciiTheme="minorHAnsi" w:eastAsia="Calibri" w:hAnsiTheme="minorHAnsi" w:cs="Arial"/>
                <w:sz w:val="20"/>
              </w:rPr>
            </w:pPr>
            <w:r w:rsidRPr="001B24D0">
              <w:rPr>
                <w:rFonts w:asciiTheme="minorHAnsi" w:eastAsia="Calibri" w:hAnsiTheme="minorHAnsi" w:cs="Arial"/>
                <w:sz w:val="20"/>
              </w:rPr>
              <w:t>S</w:t>
            </w:r>
            <w:r w:rsidR="000A6C28" w:rsidRPr="001B24D0">
              <w:rPr>
                <w:rFonts w:asciiTheme="minorHAnsi" w:eastAsia="Calibri" w:hAnsiTheme="minorHAnsi" w:cs="Arial"/>
                <w:sz w:val="20"/>
              </w:rPr>
              <w:t>krytá</w:t>
            </w:r>
            <w:r w:rsidR="000A6C28" w:rsidRPr="0032177C">
              <w:rPr>
                <w:rFonts w:asciiTheme="minorHAnsi" w:eastAsia="Calibri" w:hAnsiTheme="minorHAnsi" w:cs="Arial"/>
                <w:sz w:val="20"/>
              </w:rPr>
              <w:t xml:space="preserve"> instalace sirény o minimálním výkonu 180W se čtyřmi tóny včetně </w:t>
            </w:r>
            <w:r w:rsidR="0021574E">
              <w:rPr>
                <w:rFonts w:asciiTheme="minorHAnsi" w:eastAsia="Calibri" w:hAnsiTheme="minorHAnsi" w:cs="Arial"/>
                <w:sz w:val="20"/>
              </w:rPr>
              <w:t>A</w:t>
            </w:r>
            <w:r w:rsidR="00FE6EC0" w:rsidRPr="00FE6EC0">
              <w:rPr>
                <w:rFonts w:asciiTheme="minorHAnsi" w:eastAsia="Calibri" w:hAnsiTheme="minorHAnsi" w:cs="Arial"/>
                <w:sz w:val="20"/>
              </w:rPr>
              <w:t>ir Horn</w:t>
            </w:r>
            <w:r w:rsidR="00FE6EC0">
              <w:rPr>
                <w:rFonts w:asciiTheme="minorHAnsi" w:eastAsia="Calibri" w:hAnsiTheme="minorHAnsi" w:cs="Arial"/>
                <w:sz w:val="20"/>
              </w:rPr>
              <w:t xml:space="preserve"> tónu</w:t>
            </w:r>
            <w:r w:rsidR="000A6C28" w:rsidRPr="0032177C">
              <w:rPr>
                <w:rFonts w:asciiTheme="minorHAnsi" w:eastAsia="Calibri" w:hAnsiTheme="minorHAnsi" w:cs="Arial"/>
                <w:sz w:val="20"/>
              </w:rPr>
              <w:t xml:space="preserve">. </w:t>
            </w:r>
            <w:r w:rsidR="000D542D" w:rsidRPr="000D542D">
              <w:rPr>
                <w:rFonts w:asciiTheme="minorHAnsi" w:eastAsia="Calibri" w:hAnsiTheme="minorHAnsi" w:cs="Arial"/>
                <w:sz w:val="20"/>
              </w:rPr>
              <w:t>Air Horn tón lze spustit při jakékoliv funkci sirény spínačem v dosahu řidiče. Zapnutí sirény a přepínání tónů sirény pomocí spínače klaksonu vozidla. Vypnutí sirény dvojklikem spínače klaksonu.</w:t>
            </w:r>
            <w:r w:rsidR="00741500">
              <w:rPr>
                <w:rFonts w:asciiTheme="minorHAnsi" w:eastAsia="Calibri" w:hAnsiTheme="minorHAnsi" w:cs="Arial"/>
                <w:sz w:val="20"/>
              </w:rPr>
              <w:t xml:space="preserve"> </w:t>
            </w:r>
            <w:r w:rsidR="000A6C28" w:rsidRPr="0032177C">
              <w:rPr>
                <w:rFonts w:asciiTheme="minorHAnsi" w:eastAsia="Calibri" w:hAnsiTheme="minorHAnsi" w:cs="Arial"/>
                <w:sz w:val="20"/>
              </w:rPr>
              <w:t>Sirénu lze spustit pouze při zapnuté majákové rampě. Přesné zapojení bude odsouhlaseno za</w:t>
            </w:r>
            <w:r w:rsidR="00FE6EC0">
              <w:rPr>
                <w:rFonts w:asciiTheme="minorHAnsi" w:eastAsia="Calibri" w:hAnsiTheme="minorHAnsi" w:cs="Arial"/>
                <w:sz w:val="20"/>
              </w:rPr>
              <w:t>davatelem před zahájením výroby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244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R</w:t>
            </w:r>
            <w:r w:rsidR="000A6C28" w:rsidRPr="0032177C">
              <w:rPr>
                <w:rFonts w:asciiTheme="minorHAnsi" w:eastAsia="Calibri" w:hAnsiTheme="minorHAnsi" w:cs="Arial"/>
                <w:sz w:val="20"/>
              </w:rPr>
              <w:t>eproduktor kompatibilní s dodávanou sirénou v počtu pro dosažení celkového výkonu celého systému min. 180W. Instalace</w:t>
            </w:r>
            <w:r w:rsidR="0002443B">
              <w:rPr>
                <w:rFonts w:asciiTheme="minorHAnsi" w:eastAsia="Calibri" w:hAnsiTheme="minorHAnsi" w:cs="Arial"/>
                <w:sz w:val="20"/>
              </w:rPr>
              <w:t xml:space="preserve"> musí být v přední části vozi</w:t>
            </w:r>
            <w:r w:rsidR="00C247A4">
              <w:rPr>
                <w:rFonts w:asciiTheme="minorHAnsi" w:eastAsia="Calibri" w:hAnsiTheme="minorHAnsi" w:cs="Arial"/>
                <w:sz w:val="20"/>
              </w:rPr>
              <w:t>d</w:t>
            </w:r>
            <w:r w:rsidR="0002443B">
              <w:rPr>
                <w:rFonts w:asciiTheme="minorHAnsi" w:eastAsia="Calibri" w:hAnsiTheme="minorHAnsi" w:cs="Arial"/>
                <w:sz w:val="20"/>
              </w:rPr>
              <w:t xml:space="preserve">la </w:t>
            </w:r>
            <w:r w:rsidR="000A6C28" w:rsidRPr="0032177C">
              <w:rPr>
                <w:rFonts w:asciiTheme="minorHAnsi" w:eastAsia="Calibri" w:hAnsiTheme="minorHAnsi" w:cs="Arial"/>
                <w:sz w:val="20"/>
              </w:rPr>
              <w:t>(před chladičem) tak, aby ko</w:t>
            </w:r>
            <w:r w:rsidR="00FE6EC0">
              <w:rPr>
                <w:rFonts w:asciiTheme="minorHAnsi" w:eastAsia="Calibri" w:hAnsiTheme="minorHAnsi" w:cs="Arial"/>
                <w:sz w:val="20"/>
              </w:rPr>
              <w:t>nstrukce vozidla netlumila zvuk</w:t>
            </w:r>
            <w:r w:rsidR="0002443B">
              <w:rPr>
                <w:rFonts w:asciiTheme="minorHAnsi" w:eastAsia="Calibri" w:hAnsiTheme="minorHAnsi" w:cs="Arial"/>
                <w:sz w:val="20"/>
              </w:rPr>
              <w:t xml:space="preserve">. </w:t>
            </w:r>
            <w:r w:rsidR="0002443B" w:rsidRPr="0002443B">
              <w:rPr>
                <w:rFonts w:asciiTheme="minorHAnsi" w:eastAsia="Calibri" w:hAnsiTheme="minorHAnsi" w:cs="Arial"/>
                <w:sz w:val="20"/>
              </w:rPr>
              <w:t xml:space="preserve">Reproduktor integrován do </w:t>
            </w:r>
            <w:r w:rsidR="0002443B">
              <w:rPr>
                <w:rFonts w:asciiTheme="minorHAnsi" w:eastAsia="Calibri" w:hAnsiTheme="minorHAnsi" w:cs="Arial"/>
                <w:sz w:val="20"/>
              </w:rPr>
              <w:t>nárazníku</w:t>
            </w:r>
            <w:r w:rsidR="0002443B" w:rsidRPr="0002443B">
              <w:rPr>
                <w:rFonts w:asciiTheme="minorHAnsi" w:eastAsia="Calibri" w:hAnsiTheme="minorHAnsi" w:cs="Arial"/>
                <w:sz w:val="20"/>
              </w:rPr>
              <w:t xml:space="preserve"> vozidla tak, aby byla maximalizována jeho účinnost</w:t>
            </w:r>
            <w:r w:rsidR="0002443B">
              <w:rPr>
                <w:rFonts w:asciiTheme="minorHAnsi" w:eastAsia="Calibri" w:hAnsiTheme="minorHAnsi" w:cs="Arial"/>
                <w:sz w:val="20"/>
              </w:rPr>
              <w:t>,</w:t>
            </w:r>
            <w:r w:rsidR="0002443B" w:rsidRPr="0002443B">
              <w:rPr>
                <w:rFonts w:asciiTheme="minorHAnsi" w:eastAsia="Calibri" w:hAnsiTheme="minorHAnsi" w:cs="Arial"/>
                <w:sz w:val="20"/>
              </w:rPr>
              <w:t xml:space="preserve"> </w:t>
            </w:r>
            <w:proofErr w:type="gramStart"/>
            <w:r w:rsidR="0002443B" w:rsidRPr="0002443B">
              <w:rPr>
                <w:rFonts w:asciiTheme="minorHAnsi" w:eastAsia="Calibri" w:hAnsiTheme="minorHAnsi" w:cs="Arial"/>
                <w:sz w:val="20"/>
              </w:rPr>
              <w:t>tzn.</w:t>
            </w:r>
            <w:proofErr w:type="gramEnd"/>
            <w:r w:rsidR="0002443B" w:rsidRPr="0002443B">
              <w:rPr>
                <w:rFonts w:asciiTheme="minorHAnsi" w:eastAsia="Calibri" w:hAnsiTheme="minorHAnsi" w:cs="Arial"/>
                <w:sz w:val="20"/>
              </w:rPr>
              <w:t xml:space="preserve"> reproduktor </w:t>
            </w:r>
            <w:proofErr w:type="gramStart"/>
            <w:r w:rsidR="0002443B" w:rsidRPr="0002443B">
              <w:rPr>
                <w:rFonts w:asciiTheme="minorHAnsi" w:eastAsia="Calibri" w:hAnsiTheme="minorHAnsi" w:cs="Arial"/>
                <w:sz w:val="20"/>
              </w:rPr>
              <w:t>není</w:t>
            </w:r>
            <w:proofErr w:type="gramEnd"/>
            <w:r w:rsidR="0002443B" w:rsidRPr="0002443B">
              <w:rPr>
                <w:rFonts w:asciiTheme="minorHAnsi" w:eastAsia="Calibri" w:hAnsiTheme="minorHAnsi" w:cs="Arial"/>
                <w:sz w:val="20"/>
              </w:rPr>
              <w:t xml:space="preserve"> skryt za </w:t>
            </w:r>
            <w:r w:rsidR="0002443B">
              <w:rPr>
                <w:rFonts w:asciiTheme="minorHAnsi" w:eastAsia="Calibri" w:hAnsiTheme="minorHAnsi" w:cs="Arial"/>
                <w:sz w:val="20"/>
              </w:rPr>
              <w:t>nárazníkem</w:t>
            </w:r>
            <w:r w:rsidR="0002443B" w:rsidRPr="0002443B">
              <w:rPr>
                <w:rFonts w:asciiTheme="minorHAnsi" w:eastAsia="Calibri" w:hAnsiTheme="minorHAnsi" w:cs="Arial"/>
                <w:sz w:val="20"/>
              </w:rPr>
              <w:t xml:space="preserve">, ale </w:t>
            </w:r>
            <w:r w:rsidR="0002443B">
              <w:rPr>
                <w:rFonts w:asciiTheme="minorHAnsi" w:eastAsia="Calibri" w:hAnsiTheme="minorHAnsi" w:cs="Arial"/>
                <w:sz w:val="20"/>
              </w:rPr>
              <w:t>nárazník je vyříznut</w:t>
            </w:r>
            <w:r w:rsidR="0002443B" w:rsidRPr="0002443B">
              <w:rPr>
                <w:rFonts w:asciiTheme="minorHAnsi" w:eastAsia="Calibri" w:hAnsiTheme="minorHAnsi" w:cs="Arial"/>
                <w:sz w:val="20"/>
              </w:rPr>
              <w:t xml:space="preserve"> a doplněn okrasným krytem reproduktoru.</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S</w:t>
            </w:r>
            <w:r w:rsidR="000A6C28" w:rsidRPr="0032177C">
              <w:rPr>
                <w:rFonts w:asciiTheme="minorHAnsi" w:eastAsia="Calibri" w:hAnsiTheme="minorHAnsi" w:cs="Arial"/>
                <w:sz w:val="20"/>
              </w:rPr>
              <w:t xml:space="preserve">větelná rampa v LED </w:t>
            </w:r>
            <w:r w:rsidR="005873AF">
              <w:rPr>
                <w:rFonts w:asciiTheme="minorHAnsi" w:eastAsia="Calibri" w:hAnsiTheme="minorHAnsi" w:cs="Arial"/>
                <w:sz w:val="20"/>
              </w:rPr>
              <w:t>p</w:t>
            </w:r>
            <w:r w:rsidR="000A6C28" w:rsidRPr="0032177C">
              <w:rPr>
                <w:rFonts w:asciiTheme="minorHAnsi" w:eastAsia="Calibri" w:hAnsiTheme="minorHAnsi" w:cs="Arial"/>
                <w:sz w:val="20"/>
              </w:rPr>
              <w:t xml:space="preserve">rovedení s modrým </w:t>
            </w:r>
            <w:r w:rsidR="005873AF">
              <w:rPr>
                <w:rFonts w:asciiTheme="minorHAnsi" w:eastAsia="Calibri" w:hAnsiTheme="minorHAnsi" w:cs="Arial"/>
                <w:sz w:val="20"/>
              </w:rPr>
              <w:t xml:space="preserve">a červeným </w:t>
            </w:r>
            <w:r w:rsidR="000A6C28" w:rsidRPr="0032177C">
              <w:rPr>
                <w:rFonts w:asciiTheme="minorHAnsi" w:eastAsia="Calibri" w:hAnsiTheme="minorHAnsi" w:cs="Arial"/>
                <w:sz w:val="20"/>
              </w:rPr>
              <w:t>svitem, nízko profilová max. 80 mm výšky a min. 1 130 mm délky. Čiré provedení krytů, nebo v kombinaci s barvou. Plně osazené rohy světelné rampy. Světelná rampa doplněna v přední části minimálně třemi páry modrých</w:t>
            </w:r>
            <w:r w:rsidR="008631DD">
              <w:rPr>
                <w:rFonts w:asciiTheme="minorHAnsi" w:eastAsia="Calibri" w:hAnsiTheme="minorHAnsi" w:cs="Arial"/>
                <w:sz w:val="20"/>
              </w:rPr>
              <w:t>/červených</w:t>
            </w:r>
            <w:r w:rsidR="000A6C28" w:rsidRPr="0032177C">
              <w:rPr>
                <w:rFonts w:asciiTheme="minorHAnsi" w:eastAsia="Calibri" w:hAnsiTheme="minorHAnsi" w:cs="Arial"/>
                <w:sz w:val="20"/>
              </w:rPr>
              <w:t xml:space="preserve"> modulů</w:t>
            </w:r>
            <w:r w:rsidR="008631DD">
              <w:rPr>
                <w:rFonts w:asciiTheme="minorHAnsi" w:eastAsia="Calibri" w:hAnsiTheme="minorHAnsi" w:cs="Arial"/>
                <w:sz w:val="20"/>
              </w:rPr>
              <w:t xml:space="preserve"> (celkem 6 ks modulu)</w:t>
            </w:r>
            <w:r w:rsidR="000A6C28" w:rsidRPr="0032177C">
              <w:rPr>
                <w:rFonts w:asciiTheme="minorHAnsi" w:eastAsia="Calibri" w:hAnsiTheme="minorHAnsi" w:cs="Arial"/>
                <w:sz w:val="20"/>
              </w:rPr>
              <w:t>, 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výše p</w:t>
            </w:r>
            <w:r w:rsidR="00FE6EC0">
              <w:rPr>
                <w:rFonts w:asciiTheme="minorHAnsi" w:eastAsia="Calibri" w:hAnsiTheme="minorHAnsi" w:cs="Arial"/>
                <w:sz w:val="20"/>
              </w:rPr>
              <w:t>ožadované funkce světelné rampy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J</w:t>
            </w:r>
            <w:r w:rsidR="000A6C28" w:rsidRPr="0032177C">
              <w:rPr>
                <w:rFonts w:asciiTheme="minorHAnsi" w:eastAsia="Calibri" w:hAnsiTheme="minorHAnsi" w:cs="Arial"/>
                <w:sz w:val="20"/>
              </w:rPr>
              <w:t>eden světelný modul v rampě musí obsahovat min. tři světelné body, může být nabídnuta světelná rampa s větším c</w:t>
            </w:r>
            <w:r w:rsidR="00C837F5">
              <w:rPr>
                <w:rFonts w:asciiTheme="minorHAnsi" w:eastAsia="Calibri" w:hAnsiTheme="minorHAnsi" w:cs="Arial"/>
                <w:sz w:val="20"/>
              </w:rPr>
              <w:t>elkovým počtem světelných bodů</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 xml:space="preserve">řídavná dálková LED světla umístěná v majákové rampě dva páry světelných modulů, napojená na dálková světla vozidla </w:t>
            </w:r>
            <w:r w:rsidR="00C837F5">
              <w:rPr>
                <w:rFonts w:asciiTheme="minorHAnsi" w:eastAsia="Calibri" w:hAnsiTheme="minorHAnsi" w:cs="Arial"/>
                <w:sz w:val="20"/>
              </w:rPr>
              <w:t>s možností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pacing w:before="20" w:after="20" w:line="276" w:lineRule="auto"/>
              <w:ind w:left="360"/>
              <w:jc w:val="both"/>
              <w:rPr>
                <w:rFonts w:asciiTheme="minorHAnsi" w:hAnsiTheme="minorHAnsi" w:cs="Arial"/>
                <w:sz w:val="20"/>
                <w:lang w:eastAsia="ar-SA" w:bidi="ar-SA"/>
              </w:rPr>
            </w:pPr>
          </w:p>
        </w:tc>
        <w:tc>
          <w:tcPr>
            <w:tcW w:w="6379" w:type="dxa"/>
            <w:shd w:val="clear" w:color="auto" w:fill="auto"/>
          </w:tcPr>
          <w:p w:rsidR="000A6C28" w:rsidRPr="0032177C" w:rsidRDefault="00836D76" w:rsidP="00043E3B">
            <w:pPr>
              <w:widowControl/>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S</w:t>
            </w:r>
            <w:r w:rsidR="00741500" w:rsidRPr="00741500">
              <w:rPr>
                <w:rFonts w:asciiTheme="minorHAnsi" w:hAnsiTheme="minorHAnsi" w:cs="Arial"/>
                <w:sz w:val="20"/>
                <w:lang w:eastAsia="ar-SA" w:bidi="ar-SA"/>
              </w:rPr>
              <w:t xml:space="preserve">větelná zadní majáková rampa v LED provedení s modrým a červeným </w:t>
            </w:r>
            <w:r w:rsidR="00741500" w:rsidRPr="00741500">
              <w:rPr>
                <w:rFonts w:asciiTheme="minorHAnsi" w:hAnsiTheme="minorHAnsi" w:cs="Arial"/>
                <w:sz w:val="20"/>
                <w:lang w:eastAsia="ar-SA" w:bidi="ar-SA"/>
              </w:rPr>
              <w:lastRenderedPageBreak/>
              <w:t xml:space="preserve">svitem umístěna vzadu, nízko profilová max. 80 mm </w:t>
            </w:r>
            <w:r w:rsidR="00741500" w:rsidRPr="00EA5482">
              <w:rPr>
                <w:rFonts w:asciiTheme="minorHAnsi" w:hAnsiTheme="minorHAnsi" w:cs="Arial"/>
                <w:sz w:val="20"/>
                <w:lang w:eastAsia="ar-SA" w:bidi="ar-SA"/>
              </w:rPr>
              <w:t xml:space="preserve">výšky a </w:t>
            </w:r>
            <w:r w:rsidR="00EA5482">
              <w:rPr>
                <w:rFonts w:asciiTheme="minorHAnsi" w:hAnsiTheme="minorHAnsi" w:cs="Arial"/>
                <w:sz w:val="20"/>
                <w:lang w:eastAsia="ar-SA" w:bidi="ar-SA"/>
              </w:rPr>
              <w:t xml:space="preserve">min. </w:t>
            </w:r>
            <w:r w:rsidR="00741500" w:rsidRPr="00EA5482">
              <w:rPr>
                <w:rFonts w:asciiTheme="minorHAnsi" w:hAnsiTheme="minorHAnsi" w:cs="Arial"/>
                <w:sz w:val="20"/>
                <w:lang w:eastAsia="ar-SA" w:bidi="ar-SA"/>
              </w:rPr>
              <w:t>610 mm</w:t>
            </w:r>
            <w:r w:rsidR="00741500" w:rsidRPr="00741500">
              <w:rPr>
                <w:rFonts w:asciiTheme="minorHAnsi" w:hAnsiTheme="minorHAnsi" w:cs="Arial"/>
                <w:sz w:val="20"/>
                <w:lang w:eastAsia="ar-SA" w:bidi="ar-SA"/>
              </w:rPr>
              <w:t xml:space="preserve"> délky. Čiré provedení krytů, nebo v kombinaci s barvou. Plně osazené rohy světelné rampy. Minimální počet světelných bodů je 54 ks. Z důvodu dobré viditelnosti může být rampa namontována na zvýšené podložce. Zadavatel připouští alternativní nahrazení zadní majákové rampy integrovanými světly ve střeše vozidla, která budou plnohodnotně nahrazovat</w:t>
            </w:r>
            <w:r w:rsidR="00C837F5">
              <w:rPr>
                <w:rFonts w:asciiTheme="minorHAnsi" w:hAnsiTheme="minorHAnsi" w:cs="Arial"/>
                <w:sz w:val="20"/>
                <w:lang w:eastAsia="ar-SA" w:bidi="ar-SA"/>
              </w:rPr>
              <w:t xml:space="preserve"> parametry zadní světelné rampy</w:t>
            </w:r>
            <w:r>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D</w:t>
            </w:r>
            <w:r w:rsidR="000A6C28" w:rsidRPr="0032177C">
              <w:rPr>
                <w:rFonts w:asciiTheme="minorHAnsi" w:eastAsia="Calibri" w:hAnsiTheme="minorHAnsi" w:cs="Arial"/>
                <w:sz w:val="20"/>
              </w:rPr>
              <w:t>oplňkový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v přední části vozidla (maska vozidla), vyzařující světlo vpřed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w:t>
            </w:r>
            <w:r w:rsidR="00C837F5">
              <w:rPr>
                <w:rFonts w:asciiTheme="minorHAnsi" w:eastAsia="Calibri" w:hAnsiTheme="minorHAnsi" w:cs="Arial"/>
                <w:sz w:val="20"/>
              </w:rPr>
              <w:t>ností samostatného vypnutí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 na boku v přední části vozidla (přední blatník), 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Nízko profilové provedení maximálně do 10 mm hloubky. Tato světla svítí společně se světelnou rampou s možností samostatného vypnutí současně s páre</w:t>
            </w:r>
            <w:r w:rsidR="00C837F5">
              <w:rPr>
                <w:rFonts w:asciiTheme="minorHAnsi" w:eastAsia="Calibri" w:hAnsiTheme="minorHAnsi" w:cs="Arial"/>
                <w:sz w:val="20"/>
              </w:rPr>
              <w:t>m světel v přední části vozidla</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2517D3">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řídavný pár zvláštních výstražných světel modré</w:t>
            </w:r>
            <w:r w:rsidR="008631DD">
              <w:rPr>
                <w:rFonts w:asciiTheme="minorHAnsi" w:eastAsia="Calibri" w:hAnsiTheme="minorHAnsi" w:cs="Arial"/>
                <w:sz w:val="20"/>
              </w:rPr>
              <w:t>/červené</w:t>
            </w:r>
            <w:r w:rsidR="000A6C28" w:rsidRPr="0032177C">
              <w:rPr>
                <w:rFonts w:asciiTheme="minorHAnsi" w:eastAsia="Calibri" w:hAnsiTheme="minorHAnsi" w:cs="Arial"/>
                <w:sz w:val="20"/>
              </w:rPr>
              <w:t xml:space="preserve"> barvy v LED provedení instalován</w:t>
            </w:r>
            <w:r w:rsidR="000A6C28" w:rsidRPr="0032177C">
              <w:rPr>
                <w:rFonts w:asciiTheme="minorHAnsi" w:hAnsiTheme="minorHAnsi" w:cs="Arial"/>
                <w:sz w:val="20"/>
                <w:lang w:eastAsia="ar-SA" w:bidi="ar-SA"/>
              </w:rPr>
              <w:t xml:space="preserve"> na boku </w:t>
            </w:r>
            <w:r w:rsidR="002517D3">
              <w:rPr>
                <w:rFonts w:asciiTheme="minorHAnsi" w:hAnsiTheme="minorHAnsi" w:cs="Arial"/>
                <w:sz w:val="20"/>
                <w:lang w:eastAsia="ar-SA" w:bidi="ar-SA"/>
              </w:rPr>
              <w:t>vzadu</w:t>
            </w:r>
            <w:r w:rsidR="000A6C28" w:rsidRPr="0032177C">
              <w:rPr>
                <w:rFonts w:asciiTheme="minorHAnsi" w:hAnsiTheme="minorHAnsi" w:cs="Arial"/>
                <w:sz w:val="20"/>
                <w:lang w:eastAsia="ar-SA" w:bidi="ar-SA"/>
              </w:rPr>
              <w:t xml:space="preserve">, </w:t>
            </w:r>
            <w:r w:rsidR="000A6C28" w:rsidRPr="0032177C">
              <w:rPr>
                <w:rFonts w:asciiTheme="minorHAnsi" w:eastAsia="Calibri" w:hAnsiTheme="minorHAnsi" w:cs="Arial"/>
                <w:sz w:val="20"/>
              </w:rPr>
              <w:t>vyzařující světlo do boku s minimálně 6 světelnými body</w:t>
            </w:r>
            <w:r w:rsidR="00DA48B0">
              <w:rPr>
                <w:rFonts w:asciiTheme="minorHAnsi" w:eastAsia="Calibri" w:hAnsiTheme="minorHAnsi" w:cs="Arial"/>
                <w:sz w:val="20"/>
              </w:rPr>
              <w:t xml:space="preserve"> v jednom světle</w:t>
            </w:r>
            <w:r w:rsidR="000A6C28" w:rsidRPr="0032177C">
              <w:rPr>
                <w:rFonts w:asciiTheme="minorHAnsi" w:eastAsia="Calibri" w:hAnsiTheme="minorHAnsi" w:cs="Arial"/>
                <w:sz w:val="20"/>
              </w:rPr>
              <w:t xml:space="preserve">. </w:t>
            </w:r>
            <w:r w:rsidR="002517D3">
              <w:rPr>
                <w:rFonts w:asciiTheme="minorHAnsi" w:eastAsia="Calibri" w:hAnsiTheme="minorHAnsi" w:cs="Arial"/>
                <w:sz w:val="20"/>
              </w:rPr>
              <w:t xml:space="preserve">Výška instalace shodná s výškou přídavných světel v předních blatnících. </w:t>
            </w:r>
            <w:r w:rsidR="000A6C28" w:rsidRPr="0032177C">
              <w:rPr>
                <w:rFonts w:asciiTheme="minorHAnsi" w:eastAsia="Calibri" w:hAnsiTheme="minorHAnsi" w:cs="Arial"/>
                <w:sz w:val="20"/>
              </w:rPr>
              <w:t>Nízko profilové provedení maximálně do 10 mm hloubky. Tato světla sví</w:t>
            </w:r>
            <w:r w:rsidR="00C837F5">
              <w:rPr>
                <w:rFonts w:asciiTheme="minorHAnsi" w:eastAsia="Calibri" w:hAnsiTheme="minorHAnsi" w:cs="Arial"/>
                <w:sz w:val="20"/>
              </w:rPr>
              <w:t>tí společně se světelnou rampou</w:t>
            </w:r>
            <w:r w:rsidR="002517D3">
              <w:rPr>
                <w:rFonts w:asciiTheme="minorHAnsi" w:eastAsia="Calibri" w:hAnsiTheme="minorHAnsi" w:cs="Arial"/>
                <w:sz w:val="20"/>
              </w:rPr>
              <w:t>. Přesné umístění světel určí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90661E"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r w:rsidRPr="0032177C">
              <w:rPr>
                <w:rFonts w:asciiTheme="minorHAnsi" w:hAnsiTheme="minorHAnsi"/>
              </w:rPr>
              <w:br w:type="page"/>
            </w:r>
          </w:p>
        </w:tc>
        <w:tc>
          <w:tcPr>
            <w:tcW w:w="6379" w:type="dxa"/>
            <w:shd w:val="clear" w:color="auto" w:fill="auto"/>
          </w:tcPr>
          <w:p w:rsidR="000A6C28" w:rsidRPr="0032177C" w:rsidRDefault="008631DD" w:rsidP="00043E3B">
            <w:pPr>
              <w:widowControl/>
              <w:suppressAutoHyphens w:val="0"/>
              <w:spacing w:before="20" w:after="20" w:line="259" w:lineRule="auto"/>
              <w:contextualSpacing/>
              <w:rPr>
                <w:rFonts w:asciiTheme="minorHAnsi" w:eastAsia="Calibri" w:hAnsiTheme="minorHAnsi" w:cs="Arial"/>
                <w:sz w:val="20"/>
              </w:rPr>
            </w:pPr>
            <w:r w:rsidRPr="008631DD">
              <w:rPr>
                <w:rFonts w:asciiTheme="minorHAnsi" w:eastAsia="Calibri" w:hAnsiTheme="minorHAnsi" w:cs="Arial"/>
                <w:sz w:val="20"/>
              </w:rPr>
              <w:t xml:space="preserve">LED modré/červené světlo s min. 8 světelnými body připevněno na čelním skle zevnitř pomocí přísavek, umístění nad přístrojovou deskou. Světlo musí být schváleného typu, zapojeno do </w:t>
            </w:r>
            <w:proofErr w:type="spellStart"/>
            <w:r w:rsidRPr="008631DD">
              <w:rPr>
                <w:rFonts w:asciiTheme="minorHAnsi" w:eastAsia="Calibri" w:hAnsiTheme="minorHAnsi" w:cs="Arial"/>
                <w:sz w:val="20"/>
              </w:rPr>
              <w:t>zapalovačové</w:t>
            </w:r>
            <w:proofErr w:type="spellEnd"/>
            <w:r w:rsidRPr="008631DD">
              <w:rPr>
                <w:rFonts w:asciiTheme="minorHAnsi" w:eastAsia="Calibri" w:hAnsiTheme="minorHAnsi" w:cs="Arial"/>
                <w:sz w:val="20"/>
              </w:rPr>
              <w:t xml:space="preserve"> zásuvky integrované do přístrojové desky poblíž tohoto světla. Zásuvka napojená na přídavná modrá a červená světla v nárazníku. Přesné umístění světla a zásuvky určí zadavate</w:t>
            </w:r>
            <w:r w:rsidR="00C837F5">
              <w:rPr>
                <w:rFonts w:asciiTheme="minorHAnsi" w:eastAsia="Calibri" w:hAnsiTheme="minorHAnsi" w:cs="Arial"/>
                <w:sz w:val="20"/>
              </w:rPr>
              <w:t>l. Zásuvka bez optické kontroly</w:t>
            </w:r>
            <w:r w:rsidR="00836D76">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pracovní LED světla integrovaná ve světelné rampě svítící do boků. Samostatně zapínatelné obě strany</w:t>
            </w:r>
            <w:r w:rsidR="00C837F5">
              <w:rPr>
                <w:rFonts w:asciiTheme="minorHAnsi" w:eastAsia="Calibri" w:hAnsiTheme="minorHAnsi" w:cs="Arial"/>
                <w:sz w:val="20"/>
              </w:rPr>
              <w:t>. Zapojení odsouhlasí zadavatel</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rFonts w:eastAsia="Calibri"/>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0A6C28" w:rsidRPr="0032177C">
              <w:rPr>
                <w:rFonts w:asciiTheme="minorHAnsi" w:eastAsia="Calibri" w:hAnsiTheme="minorHAnsi" w:cs="Arial"/>
                <w:sz w:val="20"/>
              </w:rPr>
              <w:t xml:space="preserve">a L. a P. boku u hrany střechy </w:t>
            </w:r>
            <w:r w:rsidR="008631DD">
              <w:rPr>
                <w:rFonts w:asciiTheme="minorHAnsi" w:eastAsia="Calibri" w:hAnsiTheme="minorHAnsi" w:cs="Arial"/>
                <w:sz w:val="20"/>
              </w:rPr>
              <w:t xml:space="preserve">celkem </w:t>
            </w:r>
            <w:r w:rsidR="000A6C28" w:rsidRPr="0032177C">
              <w:rPr>
                <w:rFonts w:asciiTheme="minorHAnsi" w:eastAsia="Calibri" w:hAnsiTheme="minorHAnsi" w:cs="Arial"/>
                <w:sz w:val="20"/>
              </w:rPr>
              <w:t xml:space="preserve">4 ks </w:t>
            </w:r>
            <w:r w:rsidR="008631DD">
              <w:rPr>
                <w:rFonts w:asciiTheme="minorHAnsi" w:eastAsia="Calibri" w:hAnsiTheme="minorHAnsi" w:cs="Arial"/>
                <w:sz w:val="20"/>
              </w:rPr>
              <w:t xml:space="preserve">bílé </w:t>
            </w:r>
            <w:r w:rsidR="000A6C28" w:rsidRPr="0032177C">
              <w:rPr>
                <w:rFonts w:asciiTheme="minorHAnsi" w:eastAsia="Calibri" w:hAnsiTheme="minorHAnsi" w:cs="Arial"/>
                <w:sz w:val="20"/>
              </w:rPr>
              <w:t>LED pracovní světlo s min. 36 ks světelnými body ve žlutém krytu na osvícení okolí vozu, ovládané z místa řidiče vypínači,</w:t>
            </w:r>
            <w:r w:rsidR="00C837F5">
              <w:rPr>
                <w:rFonts w:asciiTheme="minorHAnsi" w:eastAsia="Calibri" w:hAnsiTheme="minorHAnsi" w:cs="Arial"/>
                <w:sz w:val="20"/>
              </w:rPr>
              <w:t xml:space="preserve"> samostatně zapínatelné strany</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C837F5">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0A6C28" w:rsidRPr="0032177C">
              <w:rPr>
                <w:rFonts w:asciiTheme="minorHAnsi" w:eastAsia="Calibri" w:hAnsiTheme="minorHAnsi" w:cs="Arial"/>
                <w:sz w:val="20"/>
              </w:rPr>
              <w:t>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0A6C28" w:rsidRPr="0032177C">
              <w:rPr>
                <w:rFonts w:asciiTheme="minorHAnsi" w:eastAsia="Calibri" w:hAnsiTheme="minorHAnsi" w:cs="Arial"/>
                <w:sz w:val="20"/>
              </w:rPr>
              <w:t>vuková signalizace pro chodce při couvání</w:t>
            </w:r>
            <w:r>
              <w:rPr>
                <w:rFonts w:asciiTheme="minorHAnsi" w:eastAsia="Calibri" w:hAnsiTheme="minorHAnsi" w:cs="Arial"/>
                <w:sz w:val="20"/>
              </w:rPr>
              <w:t>.</w:t>
            </w:r>
          </w:p>
        </w:tc>
        <w:tc>
          <w:tcPr>
            <w:tcW w:w="3543" w:type="dxa"/>
            <w:shd w:val="clear" w:color="auto" w:fill="FFFFCC"/>
          </w:tcPr>
          <w:p w:rsidR="000A6C28" w:rsidRPr="00043E3B" w:rsidRDefault="000A6C28" w:rsidP="00043E3B">
            <w:pPr>
              <w:spacing w:before="20" w:after="20"/>
              <w:rPr>
                <w:sz w:val="20"/>
              </w:rPr>
            </w:pPr>
          </w:p>
        </w:tc>
      </w:tr>
      <w:tr w:rsidR="000A6C28" w:rsidRPr="0032177C" w:rsidTr="00BE14FD">
        <w:tc>
          <w:tcPr>
            <w:tcW w:w="426" w:type="dxa"/>
            <w:shd w:val="clear" w:color="auto" w:fill="auto"/>
          </w:tcPr>
          <w:p w:rsidR="000A6C28" w:rsidRPr="0032177C" w:rsidRDefault="000A6C28"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0A6C28" w:rsidRPr="0032177C" w:rsidRDefault="000A6C28" w:rsidP="004274A6">
            <w:pPr>
              <w:spacing w:before="20" w:after="20"/>
              <w:rPr>
                <w:rFonts w:asciiTheme="minorHAnsi" w:hAnsiTheme="minorHAnsi" w:cs="Arial"/>
                <w:sz w:val="20"/>
                <w:lang w:eastAsia="ar-SA" w:bidi="ar-SA"/>
              </w:rPr>
            </w:pPr>
            <w:r w:rsidRPr="0032177C">
              <w:rPr>
                <w:rFonts w:asciiTheme="minorHAnsi" w:hAnsiTheme="minorHAnsi" w:cs="Arial"/>
                <w:sz w:val="20"/>
                <w:lang w:eastAsia="ar-SA" w:bidi="ar-SA"/>
              </w:rPr>
              <w:t xml:space="preserve">LED směrová světla vzadu vpravo a vlevo svítící dozadu, min. </w:t>
            </w:r>
            <w:r w:rsidR="004E5779">
              <w:rPr>
                <w:rFonts w:asciiTheme="minorHAnsi" w:hAnsiTheme="minorHAnsi" w:cs="Arial"/>
                <w:sz w:val="20"/>
                <w:lang w:eastAsia="ar-SA" w:bidi="ar-SA"/>
              </w:rPr>
              <w:t>3 ks LED</w:t>
            </w:r>
            <w:r w:rsidRPr="0032177C">
              <w:rPr>
                <w:rFonts w:asciiTheme="minorHAnsi" w:hAnsiTheme="minorHAnsi" w:cs="Arial"/>
                <w:sz w:val="20"/>
                <w:lang w:eastAsia="ar-SA" w:bidi="ar-SA"/>
              </w:rPr>
              <w:t xml:space="preserve"> světelných bodů v každém světle</w:t>
            </w:r>
            <w:r w:rsidR="004274A6">
              <w:rPr>
                <w:rFonts w:asciiTheme="minorHAnsi" w:hAnsiTheme="minorHAnsi" w:cs="Arial"/>
                <w:sz w:val="20"/>
                <w:lang w:eastAsia="ar-SA" w:bidi="ar-SA"/>
              </w:rPr>
              <w:t>. Umístění světel na střeše nebo boku střechy vozidla</w:t>
            </w:r>
            <w:r w:rsidR="00836D76">
              <w:rPr>
                <w:rFonts w:asciiTheme="minorHAnsi" w:hAnsiTheme="minorHAnsi" w:cs="Arial"/>
                <w:sz w:val="20"/>
                <w:lang w:eastAsia="ar-SA" w:bidi="ar-SA"/>
              </w:rPr>
              <w:t>.</w:t>
            </w:r>
          </w:p>
        </w:tc>
        <w:tc>
          <w:tcPr>
            <w:tcW w:w="3543" w:type="dxa"/>
            <w:shd w:val="clear" w:color="auto" w:fill="FFFFCC"/>
          </w:tcPr>
          <w:p w:rsidR="000A6C28" w:rsidRPr="00043E3B" w:rsidRDefault="000A6C28"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32177C" w:rsidRDefault="00836D76" w:rsidP="00043E3B">
            <w:pPr>
              <w:spacing w:before="20" w:after="20"/>
              <w:rPr>
                <w:rFonts w:asciiTheme="minorHAnsi" w:hAnsiTheme="minorHAnsi" w:cs="Arial"/>
                <w:sz w:val="20"/>
                <w:lang w:eastAsia="ar-SA" w:bidi="ar-SA"/>
              </w:rPr>
            </w:pPr>
            <w:bookmarkStart w:id="5" w:name="OLE_LINK5"/>
            <w:bookmarkStart w:id="6" w:name="OLE_LINK6"/>
            <w:r>
              <w:rPr>
                <w:rFonts w:asciiTheme="minorHAnsi" w:hAnsiTheme="minorHAnsi" w:cs="Arial"/>
                <w:sz w:val="20"/>
                <w:lang w:eastAsia="ar-SA" w:bidi="ar-SA"/>
              </w:rPr>
              <w:t>M</w:t>
            </w:r>
            <w:r w:rsidR="008631DD" w:rsidRPr="008631DD">
              <w:rPr>
                <w:rFonts w:asciiTheme="minorHAnsi" w:hAnsiTheme="minorHAnsi" w:cs="Arial"/>
                <w:sz w:val="20"/>
                <w:lang w:eastAsia="ar-SA" w:bidi="ar-SA"/>
              </w:rPr>
              <w:t>odrá a červená barva u veškerých výstražných světel v poměru 1 : 1, červená barva u všech výstražných světel orientována na levé straně vozidla</w:t>
            </w:r>
            <w:bookmarkEnd w:id="5"/>
            <w:bookmarkEnd w:id="6"/>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r w:rsidR="008631DD" w:rsidRPr="0032177C" w:rsidTr="00BE14FD">
        <w:tc>
          <w:tcPr>
            <w:tcW w:w="426" w:type="dxa"/>
            <w:shd w:val="clear" w:color="auto" w:fill="auto"/>
          </w:tcPr>
          <w:p w:rsidR="008631DD" w:rsidRPr="0032177C" w:rsidRDefault="008631DD" w:rsidP="00043E3B">
            <w:pPr>
              <w:widowControl/>
              <w:numPr>
                <w:ilvl w:val="0"/>
                <w:numId w:val="5"/>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8631DD" w:rsidRPr="008631DD" w:rsidRDefault="00836D76" w:rsidP="00043E3B">
            <w:pPr>
              <w:spacing w:before="20" w:after="20"/>
              <w:rPr>
                <w:rFonts w:asciiTheme="minorHAnsi" w:hAnsiTheme="minorHAnsi" w:cs="Arial"/>
                <w:sz w:val="20"/>
                <w:lang w:eastAsia="ar-SA" w:bidi="ar-SA"/>
              </w:rPr>
            </w:pPr>
            <w:r>
              <w:rPr>
                <w:rFonts w:asciiTheme="minorHAnsi" w:hAnsiTheme="minorHAnsi" w:cs="Arial"/>
                <w:sz w:val="20"/>
                <w:lang w:eastAsia="ar-SA" w:bidi="ar-SA"/>
              </w:rPr>
              <w:t>V</w:t>
            </w:r>
            <w:r w:rsidR="008631DD" w:rsidRPr="008631DD">
              <w:rPr>
                <w:rFonts w:asciiTheme="minorHAnsi" w:hAnsiTheme="minorHAnsi" w:cs="Arial"/>
                <w:sz w:val="20"/>
                <w:lang w:eastAsia="ar-SA" w:bidi="ar-SA"/>
              </w:rPr>
              <w:t xml:space="preserve">eškeré spínače </w:t>
            </w:r>
            <w:r w:rsidR="008631DD">
              <w:rPr>
                <w:rFonts w:asciiTheme="minorHAnsi" w:hAnsiTheme="minorHAnsi" w:cs="Arial"/>
                <w:sz w:val="20"/>
                <w:lang w:eastAsia="ar-SA" w:bidi="ar-SA"/>
              </w:rPr>
              <w:t xml:space="preserve">a kontrolky </w:t>
            </w:r>
            <w:r w:rsidR="008631DD" w:rsidRPr="008631DD">
              <w:rPr>
                <w:rFonts w:asciiTheme="minorHAnsi" w:hAnsiTheme="minorHAnsi" w:cs="Arial"/>
                <w:sz w:val="20"/>
                <w:lang w:eastAsia="ar-SA" w:bidi="ar-SA"/>
              </w:rPr>
              <w:t>zástavby osazeny LED kontrolkou. Veškeré instalace výstražných světelných a zvukových zařízení od</w:t>
            </w:r>
            <w:r w:rsidR="008631DD">
              <w:rPr>
                <w:rFonts w:asciiTheme="minorHAnsi" w:hAnsiTheme="minorHAnsi" w:cs="Arial"/>
                <w:sz w:val="20"/>
                <w:lang w:eastAsia="ar-SA" w:bidi="ar-SA"/>
              </w:rPr>
              <w:t>souhlasí před montáží zadavatel</w:t>
            </w:r>
            <w:r>
              <w:rPr>
                <w:rFonts w:asciiTheme="minorHAnsi" w:hAnsiTheme="minorHAnsi" w:cs="Arial"/>
                <w:sz w:val="20"/>
                <w:lang w:eastAsia="ar-SA" w:bidi="ar-SA"/>
              </w:rPr>
              <w:t>.</w:t>
            </w:r>
          </w:p>
        </w:tc>
        <w:tc>
          <w:tcPr>
            <w:tcW w:w="3543" w:type="dxa"/>
            <w:shd w:val="clear" w:color="auto" w:fill="FFFFCC"/>
          </w:tcPr>
          <w:p w:rsidR="008631DD" w:rsidRPr="00043E3B" w:rsidRDefault="008631DD" w:rsidP="00043E3B">
            <w:pPr>
              <w:spacing w:before="20" w:after="20"/>
              <w:rPr>
                <w:sz w:val="20"/>
              </w:rPr>
            </w:pPr>
          </w:p>
        </w:tc>
      </w:tr>
    </w:tbl>
    <w:p w:rsidR="002D01BC" w:rsidRPr="0032177C" w:rsidRDefault="002D01BC" w:rsidP="00043E3B">
      <w:pPr>
        <w:pStyle w:val="Nadpis1"/>
      </w:pPr>
      <w:r w:rsidRPr="0032177C">
        <w:t>Zadavatel požaduje dodat s vozidlem následující dokumentaci a technickou podporu</w:t>
      </w:r>
    </w:p>
    <w:tbl>
      <w:tblPr>
        <w:tblStyle w:val="Mkatabulky"/>
        <w:tblW w:w="10348" w:type="dxa"/>
        <w:tblInd w:w="-34" w:type="dxa"/>
        <w:tblLook w:val="04A0" w:firstRow="1" w:lastRow="0" w:firstColumn="1" w:lastColumn="0" w:noHBand="0" w:noVBand="1"/>
      </w:tblPr>
      <w:tblGrid>
        <w:gridCol w:w="426"/>
        <w:gridCol w:w="6379"/>
        <w:gridCol w:w="3543"/>
      </w:tblGrid>
      <w:tr w:rsidR="00A26EA9" w:rsidRPr="0032177C" w:rsidTr="00BE14FD">
        <w:trPr>
          <w:trHeight w:val="20"/>
        </w:trPr>
        <w:tc>
          <w:tcPr>
            <w:tcW w:w="6805" w:type="dxa"/>
            <w:gridSpan w:val="2"/>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A26EA9" w:rsidRPr="0032177C" w:rsidRDefault="00A26EA9"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ávo</w:t>
            </w:r>
            <w:r w:rsidR="00A27276">
              <w:rPr>
                <w:rFonts w:asciiTheme="minorHAnsi" w:eastAsia="Calibri" w:hAnsiTheme="minorHAnsi" w:cs="Arial"/>
                <w:sz w:val="20"/>
              </w:rPr>
              <w:t>d k obsluze a údržbě vozidla a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7276">
              <w:rPr>
                <w:rFonts w:asciiTheme="minorHAnsi" w:eastAsia="Calibri" w:hAnsiTheme="minorHAnsi" w:cs="Arial"/>
                <w:sz w:val="20"/>
              </w:rPr>
              <w:t>odrobné schéma rozvodu 230V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odrobné schéma rozvodu 1</w:t>
            </w:r>
            <w:r w:rsidR="00A27276">
              <w:rPr>
                <w:rFonts w:asciiTheme="minorHAnsi" w:eastAsia="Calibri" w:hAnsiTheme="minorHAnsi" w:cs="Arial"/>
                <w:sz w:val="20"/>
              </w:rPr>
              <w:t>2V z</w:t>
            </w:r>
            <w:r w:rsidR="00A26EA9" w:rsidRPr="0032177C">
              <w:rPr>
                <w:rFonts w:asciiTheme="minorHAnsi" w:eastAsia="Calibri" w:hAnsiTheme="minorHAnsi" w:cs="Arial"/>
                <w:sz w:val="20"/>
              </w:rPr>
              <w:t>ástavby s popisem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6EA9" w:rsidRPr="0032177C">
              <w:rPr>
                <w:rFonts w:asciiTheme="minorHAnsi" w:eastAsia="Calibri" w:hAnsiTheme="minorHAnsi" w:cs="Arial"/>
                <w:sz w:val="20"/>
              </w:rPr>
              <w:t>ýchozí revizní zprávu rozvodu 230V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odrobný přehled o</w:t>
            </w:r>
            <w:r w:rsidR="00A27276">
              <w:rPr>
                <w:rFonts w:asciiTheme="minorHAnsi" w:eastAsia="Calibri" w:hAnsiTheme="minorHAnsi" w:cs="Arial"/>
                <w:sz w:val="20"/>
              </w:rPr>
              <w:t>sazení pojistek a relé 12V pro z</w:t>
            </w:r>
            <w:r w:rsidR="00A26EA9" w:rsidRPr="0032177C">
              <w:rPr>
                <w:rFonts w:asciiTheme="minorHAnsi" w:eastAsia="Calibri" w:hAnsiTheme="minorHAnsi" w:cs="Arial"/>
                <w:sz w:val="20"/>
              </w:rPr>
              <w:t>ástavbu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1B24D0">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Z</w:t>
            </w:r>
            <w:r w:rsidR="00A26EA9" w:rsidRPr="0032177C">
              <w:rPr>
                <w:rFonts w:asciiTheme="minorHAnsi" w:eastAsia="Calibri" w:hAnsiTheme="minorHAnsi" w:cs="Arial"/>
                <w:sz w:val="20"/>
              </w:rPr>
              <w:t xml:space="preserve">áruční listy od </w:t>
            </w:r>
            <w:r w:rsidR="001B24D0">
              <w:rPr>
                <w:rFonts w:asciiTheme="minorHAnsi" w:eastAsia="Calibri" w:hAnsiTheme="minorHAnsi" w:cs="Arial"/>
                <w:sz w:val="20"/>
              </w:rPr>
              <w:t xml:space="preserve">samostatně </w:t>
            </w:r>
            <w:r w:rsidR="00A26EA9" w:rsidRPr="0032177C">
              <w:rPr>
                <w:rFonts w:asciiTheme="minorHAnsi" w:eastAsia="Calibri" w:hAnsiTheme="minorHAnsi" w:cs="Arial"/>
                <w:sz w:val="20"/>
              </w:rPr>
              <w:t>do</w:t>
            </w:r>
            <w:r w:rsidR="00A27276">
              <w:rPr>
                <w:rFonts w:asciiTheme="minorHAnsi" w:eastAsia="Calibri" w:hAnsiTheme="minorHAnsi" w:cs="Arial"/>
                <w:sz w:val="20"/>
              </w:rPr>
              <w:t>d</w:t>
            </w:r>
            <w:r w:rsidR="001B24D0">
              <w:rPr>
                <w:rFonts w:asciiTheme="minorHAnsi" w:eastAsia="Calibri" w:hAnsiTheme="minorHAnsi" w:cs="Arial"/>
                <w:sz w:val="20"/>
              </w:rPr>
              <w:t>áva</w:t>
            </w:r>
            <w:r w:rsidR="00A27276">
              <w:rPr>
                <w:rFonts w:asciiTheme="minorHAnsi" w:eastAsia="Calibri" w:hAnsiTheme="minorHAnsi" w:cs="Arial"/>
                <w:sz w:val="20"/>
              </w:rPr>
              <w:t>ných komponentů z</w:t>
            </w:r>
            <w:r w:rsidR="00A26EA9" w:rsidRPr="0032177C">
              <w:rPr>
                <w:rFonts w:asciiTheme="minorHAnsi" w:eastAsia="Calibri" w:hAnsiTheme="minorHAnsi" w:cs="Arial"/>
                <w:sz w:val="20"/>
              </w:rPr>
              <w:t>ástavby</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N</w:t>
            </w:r>
            <w:r w:rsidR="00A26EA9" w:rsidRPr="0032177C">
              <w:rPr>
                <w:rFonts w:asciiTheme="minorHAnsi" w:eastAsia="Calibri" w:hAnsiTheme="minorHAnsi" w:cs="Arial"/>
                <w:sz w:val="20"/>
              </w:rPr>
              <w:t xml:space="preserve">ávod pro odstranění </w:t>
            </w:r>
            <w:r w:rsidR="00A27276">
              <w:rPr>
                <w:rFonts w:asciiTheme="minorHAnsi" w:eastAsia="Calibri" w:hAnsiTheme="minorHAnsi" w:cs="Arial"/>
                <w:sz w:val="20"/>
              </w:rPr>
              <w:t>základních závad z</w:t>
            </w:r>
            <w:r w:rsidR="00A26EA9" w:rsidRPr="0032177C">
              <w:rPr>
                <w:rFonts w:asciiTheme="minorHAnsi" w:eastAsia="Calibri" w:hAnsiTheme="minorHAnsi" w:cs="Arial"/>
                <w:sz w:val="20"/>
              </w:rPr>
              <w:t>ástavby v českém jazyce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P</w:t>
            </w:r>
            <w:r w:rsidR="00A26EA9" w:rsidRPr="0032177C">
              <w:rPr>
                <w:rFonts w:asciiTheme="minorHAnsi" w:eastAsia="Calibri" w:hAnsiTheme="minorHAnsi" w:cs="Arial"/>
                <w:sz w:val="20"/>
              </w:rPr>
              <w:t>roškolení p</w:t>
            </w:r>
            <w:r w:rsidR="000922F0">
              <w:rPr>
                <w:rFonts w:asciiTheme="minorHAnsi" w:eastAsia="Calibri" w:hAnsiTheme="minorHAnsi" w:cs="Arial"/>
                <w:sz w:val="20"/>
              </w:rPr>
              <w:t>ověřených zástupců zadavatele (7</w:t>
            </w:r>
            <w:r w:rsidR="00A26EA9" w:rsidRPr="0032177C">
              <w:rPr>
                <w:rFonts w:asciiTheme="minorHAnsi" w:eastAsia="Calibri" w:hAnsiTheme="minorHAnsi" w:cs="Arial"/>
                <w:sz w:val="20"/>
              </w:rPr>
              <w:t xml:space="preserve"> osob) v ovládání a údržbě dodaného vozidla</w:t>
            </w:r>
            <w:r w:rsidR="00C837F5">
              <w:rPr>
                <w:rFonts w:asciiTheme="minorHAnsi" w:eastAsia="Calibri" w:hAnsiTheme="minorHAnsi" w:cs="Arial"/>
                <w:sz w:val="20"/>
              </w:rPr>
              <w:t xml:space="preserve">. </w:t>
            </w:r>
            <w:r w:rsidR="00C837F5" w:rsidRPr="00C837F5">
              <w:rPr>
                <w:rFonts w:asciiTheme="minorHAnsi" w:eastAsia="Calibri" w:hAnsiTheme="minorHAnsi" w:cs="Arial"/>
                <w:sz w:val="20"/>
              </w:rPr>
              <w:t xml:space="preserve">Proškolení se uskuteční </w:t>
            </w:r>
            <w:r w:rsidR="00C837F5">
              <w:rPr>
                <w:rFonts w:asciiTheme="minorHAnsi" w:eastAsia="Calibri" w:hAnsiTheme="minorHAnsi" w:cs="Arial"/>
                <w:sz w:val="20"/>
              </w:rPr>
              <w:t>v sídle zadavatele</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r w:rsidR="00A26EA9" w:rsidRPr="0032177C" w:rsidTr="00BE14FD">
        <w:trPr>
          <w:trHeight w:val="20"/>
        </w:trPr>
        <w:tc>
          <w:tcPr>
            <w:tcW w:w="426" w:type="dxa"/>
            <w:shd w:val="clear" w:color="auto" w:fill="auto"/>
          </w:tcPr>
          <w:p w:rsidR="00A26EA9" w:rsidRPr="0032177C" w:rsidRDefault="00A26EA9" w:rsidP="00043E3B">
            <w:pPr>
              <w:widowControl/>
              <w:numPr>
                <w:ilvl w:val="0"/>
                <w:numId w:val="6"/>
              </w:numPr>
              <w:suppressAutoHyphens w:val="0"/>
              <w:spacing w:before="20" w:after="20" w:line="259" w:lineRule="auto"/>
              <w:ind w:left="360"/>
              <w:contextualSpacing/>
              <w:rPr>
                <w:rFonts w:asciiTheme="minorHAnsi" w:eastAsia="Calibri" w:hAnsiTheme="minorHAnsi" w:cs="Arial"/>
                <w:sz w:val="20"/>
              </w:rPr>
            </w:pPr>
          </w:p>
        </w:tc>
        <w:tc>
          <w:tcPr>
            <w:tcW w:w="6379" w:type="dxa"/>
            <w:shd w:val="clear" w:color="auto" w:fill="auto"/>
          </w:tcPr>
          <w:p w:rsidR="00A26EA9" w:rsidRPr="0032177C"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eastAsia="Calibri" w:hAnsiTheme="minorHAnsi" w:cs="Arial"/>
                <w:sz w:val="20"/>
              </w:rPr>
              <w:t>V</w:t>
            </w:r>
            <w:r w:rsidR="00A27276">
              <w:rPr>
                <w:rFonts w:asciiTheme="minorHAnsi" w:eastAsia="Calibri" w:hAnsiTheme="minorHAnsi" w:cs="Arial"/>
                <w:sz w:val="20"/>
              </w:rPr>
              <w:t> případě dodání z</w:t>
            </w:r>
            <w:r w:rsidR="00A26EA9" w:rsidRPr="0032177C">
              <w:rPr>
                <w:rFonts w:asciiTheme="minorHAnsi" w:eastAsia="Calibri" w:hAnsiTheme="minorHAnsi" w:cs="Arial"/>
                <w:sz w:val="20"/>
              </w:rPr>
              <w:t xml:space="preserve">ástavby ovládané elektronicky či softwarem zadavatel požaduje dodání s vozidlem diagnostický systém či program, který umožní zadavateli zajištění běžných oprav a nastavení softwarového systému. </w:t>
            </w:r>
            <w:r w:rsidR="00A26EA9" w:rsidRPr="00DA48B0">
              <w:rPr>
                <w:rFonts w:asciiTheme="minorHAnsi" w:eastAsia="Calibri" w:hAnsiTheme="minorHAnsi" w:cs="Arial"/>
                <w:sz w:val="20"/>
              </w:rPr>
              <w:t>Dodavatel uvede v</w:t>
            </w:r>
            <w:r w:rsidR="00A27276" w:rsidRPr="00DA48B0">
              <w:rPr>
                <w:rFonts w:asciiTheme="minorHAnsi" w:eastAsia="Calibri" w:hAnsiTheme="minorHAnsi" w:cs="Arial"/>
                <w:sz w:val="20"/>
              </w:rPr>
              <w:t> nabídce, jakým typem ovládání z</w:t>
            </w:r>
            <w:r w:rsidR="00A26EA9" w:rsidRPr="00DA48B0">
              <w:rPr>
                <w:rFonts w:asciiTheme="minorHAnsi" w:eastAsia="Calibri" w:hAnsiTheme="minorHAnsi" w:cs="Arial"/>
                <w:sz w:val="20"/>
              </w:rPr>
              <w:t>ástavby</w:t>
            </w:r>
            <w:r w:rsidR="00C837F5">
              <w:rPr>
                <w:rFonts w:asciiTheme="minorHAnsi" w:eastAsia="Calibri" w:hAnsiTheme="minorHAnsi" w:cs="Arial"/>
                <w:sz w:val="20"/>
              </w:rPr>
              <w:t xml:space="preserve"> bude nabízené vozidlo vybaveno</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rFonts w:eastAsia="Calibri"/>
                <w:sz w:val="20"/>
              </w:rPr>
            </w:pPr>
          </w:p>
        </w:tc>
      </w:tr>
    </w:tbl>
    <w:p w:rsidR="002D01BC" w:rsidRPr="0032177C" w:rsidRDefault="002D01BC" w:rsidP="00043E3B">
      <w:pPr>
        <w:pStyle w:val="Nadpis1"/>
      </w:pPr>
      <w:r w:rsidRPr="0032177C">
        <w:t>Barevné odstíny</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vAlign w:val="center"/>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FB1A24" w:rsidRPr="00FB1A24" w:rsidRDefault="00836D76" w:rsidP="00043E3B">
            <w:pPr>
              <w:widowControl/>
              <w:suppressAutoHyphens w:val="0"/>
              <w:spacing w:before="20" w:after="20" w:line="259" w:lineRule="auto"/>
              <w:contextualSpacing/>
              <w:rPr>
                <w:rFonts w:asciiTheme="minorHAnsi" w:eastAsia="Calibri" w:hAnsiTheme="minorHAnsi" w:cs="Arial"/>
                <w:sz w:val="20"/>
              </w:rPr>
            </w:pPr>
            <w:r>
              <w:rPr>
                <w:rFonts w:asciiTheme="minorHAnsi" w:hAnsiTheme="minorHAnsi" w:cs="Arial"/>
                <w:sz w:val="20"/>
                <w:lang w:eastAsia="ar-SA" w:bidi="ar-SA"/>
              </w:rPr>
              <w:t>P</w:t>
            </w:r>
            <w:r w:rsidR="00A26EA9" w:rsidRPr="0032177C">
              <w:rPr>
                <w:rFonts w:asciiTheme="minorHAnsi" w:hAnsiTheme="minorHAnsi" w:cs="Arial"/>
                <w:sz w:val="20"/>
                <w:lang w:eastAsia="ar-SA" w:bidi="ar-SA"/>
              </w:rPr>
              <w:t xml:space="preserve">odlaha </w:t>
            </w:r>
            <w:r w:rsidR="00A26EA9" w:rsidRPr="0032177C">
              <w:rPr>
                <w:rFonts w:asciiTheme="minorHAnsi" w:eastAsia="Calibri" w:hAnsiTheme="minorHAnsi" w:cs="Arial"/>
                <w:sz w:val="20"/>
              </w:rPr>
              <w:t>modrá, skříňky světle bílé, hrany modré, sedadla modrá omyvatelná</w:t>
            </w:r>
            <w:r>
              <w:rPr>
                <w:rFonts w:asciiTheme="minorHAnsi" w:eastAsia="Calibri" w:hAnsiTheme="minorHAnsi" w:cs="Arial"/>
                <w:sz w:val="20"/>
              </w:rPr>
              <w:t>.</w:t>
            </w:r>
          </w:p>
        </w:tc>
        <w:tc>
          <w:tcPr>
            <w:tcW w:w="3543" w:type="dxa"/>
            <w:shd w:val="clear" w:color="auto" w:fill="FFFFCC"/>
          </w:tcPr>
          <w:p w:rsidR="00A26EA9" w:rsidRPr="00043E3B" w:rsidRDefault="00A26EA9" w:rsidP="00043E3B">
            <w:pPr>
              <w:spacing w:before="20" w:after="20"/>
              <w:rPr>
                <w:sz w:val="20"/>
              </w:rPr>
            </w:pPr>
          </w:p>
        </w:tc>
      </w:tr>
      <w:tr w:rsidR="000922F0" w:rsidRPr="0032177C" w:rsidTr="00BE14FD">
        <w:tc>
          <w:tcPr>
            <w:tcW w:w="426" w:type="dxa"/>
            <w:shd w:val="clear" w:color="auto" w:fill="auto"/>
            <w:vAlign w:val="center"/>
          </w:tcPr>
          <w:p w:rsidR="000922F0" w:rsidRPr="0032177C" w:rsidRDefault="000922F0"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2.</w:t>
            </w:r>
          </w:p>
        </w:tc>
        <w:tc>
          <w:tcPr>
            <w:tcW w:w="6379" w:type="dxa"/>
            <w:shd w:val="clear" w:color="auto" w:fill="auto"/>
          </w:tcPr>
          <w:p w:rsidR="000922F0" w:rsidRPr="0032177C"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O</w:t>
            </w:r>
            <w:r w:rsidR="000922F0" w:rsidRPr="000922F0">
              <w:rPr>
                <w:rFonts w:asciiTheme="minorHAnsi" w:hAnsiTheme="minorHAnsi" w:cs="Arial"/>
                <w:sz w:val="20"/>
                <w:lang w:eastAsia="ar-SA" w:bidi="ar-SA"/>
              </w:rPr>
              <w:t>bložení stěn a stropu světle bílé</w:t>
            </w:r>
            <w:r w:rsidR="000922F0">
              <w:rPr>
                <w:rFonts w:asciiTheme="minorHAnsi" w:hAnsiTheme="minorHAnsi" w:cs="Arial"/>
                <w:sz w:val="20"/>
                <w:lang w:eastAsia="ar-SA" w:bidi="ar-SA"/>
              </w:rPr>
              <w:t xml:space="preserve">, zadavatel připouští jiný barevný odstín </w:t>
            </w:r>
            <w:r w:rsidR="00582836">
              <w:rPr>
                <w:rFonts w:asciiTheme="minorHAnsi" w:hAnsiTheme="minorHAnsi" w:cs="Arial"/>
                <w:sz w:val="20"/>
                <w:lang w:eastAsia="ar-SA" w:bidi="ar-SA"/>
              </w:rPr>
              <w:t xml:space="preserve">a materiál </w:t>
            </w:r>
            <w:r w:rsidR="000922F0">
              <w:rPr>
                <w:rFonts w:asciiTheme="minorHAnsi" w:hAnsiTheme="minorHAnsi" w:cs="Arial"/>
                <w:sz w:val="20"/>
                <w:lang w:eastAsia="ar-SA" w:bidi="ar-SA"/>
              </w:rPr>
              <w:t>obložení v místě originálního vývodu klimatizace a topení</w:t>
            </w:r>
            <w:r w:rsidR="000922F0" w:rsidRPr="000922F0">
              <w:rPr>
                <w:rFonts w:asciiTheme="minorHAnsi" w:hAnsiTheme="minorHAnsi" w:cs="Arial"/>
                <w:sz w:val="20"/>
                <w:lang w:eastAsia="ar-SA" w:bidi="ar-SA"/>
              </w:rPr>
              <w:t>, zadavatel nepřipouští zažloutnutí obkladového</w:t>
            </w:r>
            <w:r w:rsidR="000922F0">
              <w:rPr>
                <w:rFonts w:asciiTheme="minorHAnsi" w:hAnsiTheme="minorHAnsi" w:cs="Arial"/>
                <w:sz w:val="20"/>
                <w:lang w:eastAsia="ar-SA" w:bidi="ar-SA"/>
              </w:rPr>
              <w:t xml:space="preserve"> materiálu v závislosti na čase</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r w:rsidR="00FB1A24" w:rsidRPr="0032177C" w:rsidTr="00BE14FD">
        <w:tc>
          <w:tcPr>
            <w:tcW w:w="426" w:type="dxa"/>
            <w:shd w:val="clear" w:color="auto" w:fill="auto"/>
            <w:vAlign w:val="center"/>
          </w:tcPr>
          <w:p w:rsidR="00FB1A24"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3.</w:t>
            </w:r>
          </w:p>
        </w:tc>
        <w:tc>
          <w:tcPr>
            <w:tcW w:w="6379" w:type="dxa"/>
            <w:shd w:val="clear" w:color="auto" w:fill="auto"/>
          </w:tcPr>
          <w:p w:rsidR="00FB1A24"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B</w:t>
            </w:r>
            <w:r w:rsidR="00FB1A24" w:rsidRPr="00FB1A24">
              <w:rPr>
                <w:rFonts w:asciiTheme="minorHAnsi" w:hAnsiTheme="minorHAnsi" w:cs="Arial"/>
                <w:sz w:val="20"/>
                <w:lang w:eastAsia="ar-SA" w:bidi="ar-SA"/>
              </w:rPr>
              <w:t>arva LED vnitřního osvětlení studená bílá. Barva lékařského LED bodového světl</w:t>
            </w:r>
            <w:r w:rsidR="00FB1A24">
              <w:rPr>
                <w:rFonts w:asciiTheme="minorHAnsi" w:hAnsiTheme="minorHAnsi" w:cs="Arial"/>
                <w:sz w:val="20"/>
                <w:lang w:eastAsia="ar-SA" w:bidi="ar-SA"/>
              </w:rPr>
              <w:t>a teplá bílá</w:t>
            </w:r>
            <w:r>
              <w:rPr>
                <w:rFonts w:asciiTheme="minorHAnsi" w:hAnsiTheme="minorHAnsi" w:cs="Arial"/>
                <w:sz w:val="20"/>
                <w:lang w:eastAsia="ar-SA" w:bidi="ar-SA"/>
              </w:rPr>
              <w:t>.</w:t>
            </w:r>
          </w:p>
        </w:tc>
        <w:tc>
          <w:tcPr>
            <w:tcW w:w="3543" w:type="dxa"/>
            <w:shd w:val="clear" w:color="auto" w:fill="FFFFCC"/>
          </w:tcPr>
          <w:p w:rsidR="00FB1A24" w:rsidRPr="00043E3B" w:rsidRDefault="00FB1A24" w:rsidP="00043E3B">
            <w:pPr>
              <w:spacing w:before="20" w:after="20"/>
              <w:rPr>
                <w:sz w:val="20"/>
              </w:rPr>
            </w:pPr>
          </w:p>
        </w:tc>
      </w:tr>
      <w:tr w:rsidR="000922F0" w:rsidRPr="0032177C" w:rsidTr="00BE14FD">
        <w:tc>
          <w:tcPr>
            <w:tcW w:w="426" w:type="dxa"/>
            <w:shd w:val="clear" w:color="auto" w:fill="auto"/>
            <w:vAlign w:val="center"/>
          </w:tcPr>
          <w:p w:rsidR="000922F0" w:rsidRPr="0032177C" w:rsidRDefault="00FB1A24"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4</w:t>
            </w:r>
            <w:r w:rsidR="000922F0">
              <w:rPr>
                <w:rFonts w:asciiTheme="minorHAnsi" w:hAnsiTheme="minorHAnsi" w:cs="Arial"/>
                <w:sz w:val="20"/>
                <w:lang w:eastAsia="ar-SA" w:bidi="ar-SA"/>
              </w:rPr>
              <w:t>.</w:t>
            </w:r>
          </w:p>
        </w:tc>
        <w:tc>
          <w:tcPr>
            <w:tcW w:w="6379" w:type="dxa"/>
            <w:shd w:val="clear" w:color="auto" w:fill="auto"/>
          </w:tcPr>
          <w:p w:rsidR="000922F0" w:rsidRDefault="00836D76" w:rsidP="00043E3B">
            <w:pPr>
              <w:widowControl/>
              <w:suppressAutoHyphens w:val="0"/>
              <w:spacing w:before="20" w:after="20" w:line="259" w:lineRule="auto"/>
              <w:contextualSpacing/>
              <w:rPr>
                <w:rFonts w:asciiTheme="minorHAnsi" w:hAnsiTheme="minorHAnsi" w:cs="Arial"/>
                <w:sz w:val="20"/>
                <w:lang w:eastAsia="ar-SA" w:bidi="ar-SA"/>
              </w:rPr>
            </w:pPr>
            <w:r>
              <w:rPr>
                <w:rFonts w:asciiTheme="minorHAnsi" w:hAnsiTheme="minorHAnsi" w:cs="Arial"/>
                <w:sz w:val="20"/>
                <w:lang w:eastAsia="ar-SA" w:bidi="ar-SA"/>
              </w:rPr>
              <w:t>P</w:t>
            </w:r>
            <w:r w:rsidR="000922F0" w:rsidRPr="000922F0">
              <w:rPr>
                <w:rFonts w:asciiTheme="minorHAnsi" w:hAnsiTheme="minorHAnsi" w:cs="Arial"/>
                <w:sz w:val="20"/>
                <w:lang w:eastAsia="ar-SA" w:bidi="ar-SA"/>
              </w:rPr>
              <w:t>řípadné barevné změny materiálů závislé na čase budou zadavatelem předloženy dodavat</w:t>
            </w:r>
            <w:r w:rsidR="000922F0">
              <w:rPr>
                <w:rFonts w:asciiTheme="minorHAnsi" w:hAnsiTheme="minorHAnsi" w:cs="Arial"/>
                <w:sz w:val="20"/>
                <w:lang w:eastAsia="ar-SA" w:bidi="ar-SA"/>
              </w:rPr>
              <w:t>eli k odstranění v rámci záruky</w:t>
            </w:r>
            <w:r>
              <w:rPr>
                <w:rFonts w:asciiTheme="minorHAnsi" w:hAnsiTheme="minorHAnsi" w:cs="Arial"/>
                <w:sz w:val="20"/>
                <w:lang w:eastAsia="ar-SA" w:bidi="ar-SA"/>
              </w:rPr>
              <w:t>.</w:t>
            </w:r>
          </w:p>
        </w:tc>
        <w:tc>
          <w:tcPr>
            <w:tcW w:w="3543" w:type="dxa"/>
            <w:shd w:val="clear" w:color="auto" w:fill="FFFFCC"/>
          </w:tcPr>
          <w:p w:rsidR="000922F0" w:rsidRPr="00043E3B" w:rsidRDefault="000922F0" w:rsidP="00043E3B">
            <w:pPr>
              <w:spacing w:before="20" w:after="20"/>
              <w:rPr>
                <w:sz w:val="20"/>
              </w:rPr>
            </w:pPr>
          </w:p>
        </w:tc>
      </w:tr>
    </w:tbl>
    <w:p w:rsidR="002D01BC" w:rsidRPr="0032177C" w:rsidRDefault="00C901AD" w:rsidP="00043E3B">
      <w:pPr>
        <w:pStyle w:val="Nadpis1"/>
      </w:pPr>
      <w:r>
        <w:t xml:space="preserve">Transportní </w:t>
      </w:r>
      <w:r w:rsidR="002D01BC" w:rsidRPr="0032177C">
        <w:t>technika</w:t>
      </w:r>
    </w:p>
    <w:tbl>
      <w:tblPr>
        <w:tblStyle w:val="Mkatabulky"/>
        <w:tblW w:w="10348" w:type="dxa"/>
        <w:tblInd w:w="-34" w:type="dxa"/>
        <w:tblLook w:val="04A0" w:firstRow="1" w:lastRow="0" w:firstColumn="1" w:lastColumn="0" w:noHBand="0" w:noVBand="1"/>
      </w:tblPr>
      <w:tblGrid>
        <w:gridCol w:w="426"/>
        <w:gridCol w:w="6379"/>
        <w:gridCol w:w="3543"/>
      </w:tblGrid>
      <w:tr w:rsidR="00251ED2" w:rsidRPr="0032177C" w:rsidTr="00BE14FD">
        <w:tc>
          <w:tcPr>
            <w:tcW w:w="6805" w:type="dxa"/>
            <w:gridSpan w:val="2"/>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Požadované parametry</w:t>
            </w:r>
          </w:p>
        </w:tc>
        <w:tc>
          <w:tcPr>
            <w:tcW w:w="3543" w:type="dxa"/>
            <w:shd w:val="clear" w:color="auto" w:fill="auto"/>
            <w:vAlign w:val="center"/>
          </w:tcPr>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sz w:val="20"/>
                <w:lang w:eastAsia="cs-CZ"/>
              </w:rPr>
              <w:t>Parametry nabízené dodavatelem</w:t>
            </w:r>
          </w:p>
          <w:p w:rsidR="00251ED2" w:rsidRPr="0032177C" w:rsidRDefault="00251ED2" w:rsidP="00043E3B">
            <w:pPr>
              <w:spacing w:before="20" w:after="20"/>
              <w:jc w:val="center"/>
              <w:rPr>
                <w:rFonts w:asciiTheme="minorHAnsi" w:hAnsiTheme="minorHAnsi" w:cs="Arial"/>
                <w:b/>
                <w:bCs/>
                <w:sz w:val="20"/>
                <w:lang w:eastAsia="cs-CZ"/>
              </w:rPr>
            </w:pPr>
            <w:r w:rsidRPr="0032177C">
              <w:rPr>
                <w:rFonts w:asciiTheme="minorHAnsi" w:hAnsiTheme="minorHAnsi" w:cs="Arial"/>
                <w:b/>
                <w:bCs/>
                <w:color w:val="C00000"/>
                <w:sz w:val="20"/>
                <w:lang w:eastAsia="cs-CZ"/>
              </w:rPr>
              <w:t>Doplní dodavatel</w:t>
            </w:r>
          </w:p>
        </w:tc>
      </w:tr>
      <w:tr w:rsidR="00A26EA9" w:rsidRPr="0032177C" w:rsidTr="00BE14FD">
        <w:tc>
          <w:tcPr>
            <w:tcW w:w="426" w:type="dxa"/>
            <w:shd w:val="clear" w:color="auto" w:fill="auto"/>
          </w:tcPr>
          <w:p w:rsidR="00A26EA9" w:rsidRPr="0032177C" w:rsidRDefault="002C4219" w:rsidP="00043E3B">
            <w:pPr>
              <w:widowControl/>
              <w:suppressAutoHyphens w:val="0"/>
              <w:spacing w:before="20" w:after="20" w:line="259" w:lineRule="auto"/>
              <w:contextualSpacing/>
              <w:rPr>
                <w:rFonts w:asciiTheme="minorHAnsi" w:hAnsiTheme="minorHAnsi" w:cs="Arial"/>
                <w:sz w:val="20"/>
                <w:lang w:eastAsia="ar-SA" w:bidi="ar-SA"/>
              </w:rPr>
            </w:pPr>
            <w:r w:rsidRPr="0032177C">
              <w:rPr>
                <w:rFonts w:asciiTheme="minorHAnsi" w:hAnsiTheme="minorHAnsi" w:cs="Arial"/>
                <w:sz w:val="20"/>
                <w:lang w:eastAsia="ar-SA" w:bidi="ar-SA"/>
              </w:rPr>
              <w:t>1.</w:t>
            </w:r>
          </w:p>
        </w:tc>
        <w:tc>
          <w:tcPr>
            <w:tcW w:w="6379" w:type="dxa"/>
            <w:shd w:val="clear" w:color="auto" w:fill="auto"/>
          </w:tcPr>
          <w:p w:rsidR="00A26EA9" w:rsidRPr="0032177C" w:rsidRDefault="00836D76" w:rsidP="001B24D0">
            <w:pPr>
              <w:widowControl/>
              <w:autoSpaceDE w:val="0"/>
              <w:spacing w:before="20" w:after="20" w:line="276" w:lineRule="auto"/>
              <w:jc w:val="both"/>
              <w:rPr>
                <w:rFonts w:asciiTheme="minorHAnsi" w:hAnsiTheme="minorHAnsi" w:cs="Arial"/>
                <w:sz w:val="20"/>
                <w:lang w:eastAsia="ar-SA" w:bidi="ar-SA"/>
              </w:rPr>
            </w:pPr>
            <w:r>
              <w:rPr>
                <w:rFonts w:asciiTheme="minorHAnsi" w:hAnsiTheme="minorHAnsi" w:cs="Arial"/>
                <w:sz w:val="20"/>
                <w:lang w:eastAsia="ar-SA" w:bidi="ar-SA"/>
              </w:rPr>
              <w:t>N</w:t>
            </w:r>
            <w:r w:rsidR="00A26EA9" w:rsidRPr="0032177C">
              <w:rPr>
                <w:rFonts w:asciiTheme="minorHAnsi" w:hAnsiTheme="minorHAnsi" w:cs="Arial"/>
                <w:sz w:val="20"/>
                <w:lang w:eastAsia="ar-SA" w:bidi="ar-SA"/>
              </w:rPr>
              <w:t xml:space="preserve">osítka s oddělitelným polohovatelným podvozkem a matrací s integrovaným dětským zádržným systémem. Vše odpovídající </w:t>
            </w:r>
            <w:r w:rsidR="00A26EA9" w:rsidRPr="001B24D0">
              <w:rPr>
                <w:rFonts w:asciiTheme="minorHAnsi" w:hAnsiTheme="minorHAnsi" w:cs="Arial"/>
                <w:sz w:val="20"/>
                <w:lang w:eastAsia="ar-SA" w:bidi="ar-SA"/>
              </w:rPr>
              <w:t>ČSN EN 1865-</w:t>
            </w:r>
            <w:r w:rsidR="00A26EA9" w:rsidRPr="0032177C">
              <w:rPr>
                <w:rFonts w:asciiTheme="minorHAnsi" w:hAnsiTheme="minorHAnsi" w:cs="Arial"/>
                <w:sz w:val="20"/>
                <w:lang w:eastAsia="ar-SA" w:bidi="ar-SA"/>
              </w:rPr>
              <w:t>1</w:t>
            </w:r>
            <w:r w:rsidR="001B24D0">
              <w:rPr>
                <w:rFonts w:asciiTheme="minorHAnsi" w:hAnsiTheme="minorHAnsi" w:cs="Arial"/>
                <w:sz w:val="20"/>
                <w:lang w:eastAsia="ar-SA" w:bidi="ar-SA"/>
              </w:rPr>
              <w:t>+A1</w:t>
            </w:r>
            <w:r w:rsidR="00A26EA9" w:rsidRPr="0032177C">
              <w:rPr>
                <w:rFonts w:asciiTheme="minorHAnsi" w:hAnsiTheme="minorHAnsi" w:cs="Arial"/>
                <w:sz w:val="20"/>
                <w:lang w:eastAsia="ar-SA" w:bidi="ar-SA"/>
              </w:rPr>
              <w:t xml:space="preserve"> a s certifikací dle ČSN EN 1789</w:t>
            </w:r>
            <w:r w:rsidR="00D35662">
              <w:rPr>
                <w:rFonts w:asciiTheme="minorHAnsi" w:hAnsiTheme="minorHAnsi" w:cs="Arial"/>
                <w:sz w:val="20"/>
                <w:lang w:eastAsia="ar-SA" w:bidi="ar-SA"/>
              </w:rPr>
              <w:t xml:space="preserve"> </w:t>
            </w:r>
            <w:r w:rsidR="00D35662" w:rsidRPr="00D35662">
              <w:rPr>
                <w:rFonts w:asciiTheme="minorHAnsi" w:hAnsiTheme="minorHAnsi" w:cs="Arial"/>
                <w:sz w:val="20"/>
                <w:lang w:eastAsia="ar-SA" w:bidi="ar-SA"/>
              </w:rPr>
              <w:t>(EN 1789:2020)</w:t>
            </w:r>
            <w:r w:rsidR="00A26EA9" w:rsidRPr="0032177C">
              <w:rPr>
                <w:rFonts w:asciiTheme="minorHAnsi" w:hAnsiTheme="minorHAnsi" w:cs="Arial"/>
                <w:sz w:val="20"/>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w:t>
            </w:r>
            <w:r w:rsidR="000922F0">
              <w:rPr>
                <w:rFonts w:asciiTheme="minorHAnsi" w:hAnsiTheme="minorHAnsi" w:cs="Arial"/>
                <w:sz w:val="20"/>
                <w:lang w:eastAsia="ar-SA" w:bidi="ar-SA"/>
              </w:rPr>
              <w:t>max.</w:t>
            </w:r>
            <w:r w:rsidR="00A26EA9" w:rsidRPr="0032177C">
              <w:rPr>
                <w:rFonts w:asciiTheme="minorHAnsi" w:hAnsiTheme="minorHAnsi" w:cs="Arial"/>
                <w:sz w:val="20"/>
                <w:lang w:eastAsia="ar-SA" w:bidi="ar-SA"/>
              </w:rPr>
              <w:t xml:space="preserve"> 50 kg. Podvozek a nosítka umožňující tlakové mytí</w:t>
            </w:r>
            <w:r w:rsidR="00A26EA9" w:rsidRPr="0032177C">
              <w:rPr>
                <w:rFonts w:asciiTheme="minorHAnsi" w:hAnsiTheme="minorHAnsi" w:cs="Arial"/>
                <w:b/>
                <w:sz w:val="20"/>
                <w:lang w:eastAsia="ar-SA" w:bidi="ar-SA"/>
              </w:rPr>
              <w:t xml:space="preserve">. </w:t>
            </w:r>
            <w:r w:rsidR="00EE3CB4" w:rsidRPr="00F923C1">
              <w:rPr>
                <w:rFonts w:asciiTheme="minorHAnsi" w:hAnsiTheme="minorHAnsi" w:cs="Arial"/>
                <w:b/>
                <w:sz w:val="20"/>
                <w:lang w:eastAsia="ar-SA" w:bidi="ar-SA"/>
              </w:rPr>
              <w:t>C</w:t>
            </w:r>
            <w:r w:rsidR="00A26EA9" w:rsidRPr="00F923C1">
              <w:rPr>
                <w:rFonts w:asciiTheme="minorHAnsi" w:hAnsiTheme="minorHAnsi" w:cs="Arial"/>
                <w:b/>
                <w:sz w:val="20"/>
                <w:lang w:eastAsia="ar-SA" w:bidi="ar-SA"/>
              </w:rPr>
              <w:t>ertifikát dokladují</w:t>
            </w:r>
            <w:r w:rsidR="00EE3CB4" w:rsidRPr="00F923C1">
              <w:rPr>
                <w:rFonts w:asciiTheme="minorHAnsi" w:hAnsiTheme="minorHAnsi" w:cs="Arial"/>
                <w:b/>
                <w:sz w:val="20"/>
                <w:lang w:eastAsia="ar-SA" w:bidi="ar-SA"/>
              </w:rPr>
              <w:t>cí splnění ČSN EN 1789</w:t>
            </w:r>
            <w:r w:rsidR="00D35662">
              <w:rPr>
                <w:rFonts w:asciiTheme="minorHAnsi" w:hAnsiTheme="minorHAnsi" w:cs="Arial"/>
                <w:b/>
                <w:sz w:val="20"/>
                <w:lang w:eastAsia="ar-SA" w:bidi="ar-SA"/>
              </w:rPr>
              <w:t xml:space="preserve"> </w:t>
            </w:r>
            <w:r w:rsidR="00D35662" w:rsidRPr="00D35662">
              <w:rPr>
                <w:rFonts w:asciiTheme="minorHAnsi" w:hAnsiTheme="minorHAnsi" w:cs="Arial"/>
                <w:b/>
                <w:sz w:val="20"/>
                <w:lang w:eastAsia="ar-SA" w:bidi="ar-SA"/>
              </w:rPr>
              <w:t>(EN 1789:2020)</w:t>
            </w:r>
            <w:r w:rsidR="00EE3CB4" w:rsidRPr="00F923C1">
              <w:rPr>
                <w:rFonts w:asciiTheme="minorHAnsi" w:hAnsiTheme="minorHAnsi" w:cs="Arial"/>
                <w:b/>
                <w:sz w:val="20"/>
                <w:lang w:eastAsia="ar-SA" w:bidi="ar-SA"/>
              </w:rPr>
              <w:t xml:space="preserve"> bude doložen v nabídce.</w:t>
            </w:r>
          </w:p>
        </w:tc>
        <w:tc>
          <w:tcPr>
            <w:tcW w:w="3543" w:type="dxa"/>
            <w:shd w:val="clear" w:color="auto" w:fill="FFFFCC"/>
          </w:tcPr>
          <w:p w:rsidR="00A26EA9" w:rsidRPr="00043E3B" w:rsidRDefault="00A26EA9" w:rsidP="00043E3B">
            <w:pPr>
              <w:spacing w:before="20" w:after="20"/>
              <w:rPr>
                <w:sz w:val="20"/>
              </w:rPr>
            </w:pPr>
          </w:p>
        </w:tc>
      </w:tr>
    </w:tbl>
    <w:p w:rsidR="00842C9C" w:rsidRPr="0060785A" w:rsidRDefault="00842C9C" w:rsidP="00A26EA9">
      <w:pPr>
        <w:rPr>
          <w:rFonts w:asciiTheme="minorHAnsi" w:hAnsiTheme="minorHAnsi"/>
          <w:sz w:val="18"/>
          <w:szCs w:val="18"/>
        </w:rPr>
      </w:pPr>
    </w:p>
    <w:p w:rsidR="00084A76" w:rsidRPr="0060785A" w:rsidRDefault="00084A76" w:rsidP="001C5ADF">
      <w:pPr>
        <w:spacing w:before="120"/>
        <w:ind w:left="-284"/>
        <w:jc w:val="both"/>
        <w:rPr>
          <w:rFonts w:asciiTheme="minorHAnsi" w:hAnsiTheme="minorHAnsi" w:cstheme="minorHAnsi"/>
          <w:sz w:val="21"/>
          <w:szCs w:val="21"/>
        </w:rPr>
      </w:pPr>
      <w:r w:rsidRPr="0060785A">
        <w:rPr>
          <w:rFonts w:asciiTheme="minorHAnsi" w:hAnsiTheme="minorHAnsi" w:cstheme="minorHAnsi"/>
          <w:sz w:val="21"/>
          <w:szCs w:val="21"/>
        </w:rPr>
        <w:t xml:space="preserve">Zadavatel uvádí, že výše uvedené technické podmínky jsou podmínkami </w:t>
      </w:r>
      <w:r w:rsidRPr="0060785A">
        <w:rPr>
          <w:rFonts w:asciiTheme="minorHAnsi" w:hAnsiTheme="minorHAnsi" w:cstheme="minorHAnsi"/>
          <w:b/>
          <w:sz w:val="21"/>
          <w:szCs w:val="21"/>
        </w:rPr>
        <w:t>minimálními</w:t>
      </w:r>
      <w:r w:rsidRPr="0060785A">
        <w:rPr>
          <w:rFonts w:asciiTheme="minorHAnsi" w:hAnsiTheme="minorHAnsi" w:cstheme="minorHAnsi"/>
          <w:sz w:val="21"/>
          <w:szCs w:val="21"/>
        </w:rPr>
        <w:t xml:space="preserve"> a zájemci mohou nabídnout vozidl</w:t>
      </w:r>
      <w:r w:rsidR="00DA48B0">
        <w:rPr>
          <w:rFonts w:asciiTheme="minorHAnsi" w:hAnsiTheme="minorHAnsi" w:cstheme="minorHAnsi"/>
          <w:sz w:val="21"/>
          <w:szCs w:val="21"/>
        </w:rPr>
        <w:t>o</w:t>
      </w:r>
      <w:r w:rsidRPr="0060785A">
        <w:rPr>
          <w:rFonts w:asciiTheme="minorHAnsi" w:hAnsiTheme="minorHAnsi" w:cstheme="minorHAnsi"/>
          <w:sz w:val="21"/>
          <w:szCs w:val="21"/>
        </w:rPr>
        <w:t xml:space="preserve"> R</w:t>
      </w:r>
      <w:r w:rsidR="000922F0">
        <w:rPr>
          <w:rFonts w:asciiTheme="minorHAnsi" w:hAnsiTheme="minorHAnsi" w:cstheme="minorHAnsi"/>
          <w:sz w:val="21"/>
          <w:szCs w:val="21"/>
        </w:rPr>
        <w:t>Z</w:t>
      </w:r>
      <w:r w:rsidRPr="0060785A">
        <w:rPr>
          <w:rFonts w:asciiTheme="minorHAnsi" w:hAnsiTheme="minorHAnsi" w:cstheme="minorHAnsi"/>
          <w:sz w:val="21"/>
          <w:szCs w:val="21"/>
        </w:rPr>
        <w:t>P technicky výhodnější.</w:t>
      </w:r>
    </w:p>
    <w:p w:rsidR="00A26EA9" w:rsidRPr="0032177C" w:rsidRDefault="00A26EA9" w:rsidP="00A26EA9">
      <w:pPr>
        <w:rPr>
          <w:rFonts w:asciiTheme="minorHAnsi" w:hAnsiTheme="minorHAnsi"/>
        </w:rPr>
      </w:pPr>
    </w:p>
    <w:sectPr w:rsidR="00A26EA9" w:rsidRPr="0032177C" w:rsidSect="00BE14FD">
      <w:headerReference w:type="default" r:id="rId9"/>
      <w:footerReference w:type="default" r:id="rId10"/>
      <w:pgSz w:w="11906" w:h="16838"/>
      <w:pgMar w:top="1134" w:right="851" w:bottom="851"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522" w:rsidRDefault="00710522" w:rsidP="00C766D3">
      <w:r>
        <w:separator/>
      </w:r>
    </w:p>
  </w:endnote>
  <w:endnote w:type="continuationSeparator" w:id="0">
    <w:p w:rsidR="00710522" w:rsidRDefault="00710522" w:rsidP="00C76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 w:name="OLE_LINK4" w:displacedByCustomXml="next"/>
  <w:sdt>
    <w:sdtPr>
      <w:rPr>
        <w:sz w:val="20"/>
      </w:rPr>
      <w:id w:val="158199381"/>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C247A4" w:rsidRPr="00BE14FD" w:rsidRDefault="00C247A4" w:rsidP="00BE14FD">
            <w:pPr>
              <w:pStyle w:val="Zpat"/>
              <w:jc w:val="right"/>
              <w:rPr>
                <w:sz w:val="20"/>
              </w:rPr>
            </w:pPr>
            <w:r w:rsidRPr="008B1BE3">
              <w:rPr>
                <w:sz w:val="20"/>
              </w:rPr>
              <w:t xml:space="preserve">Stránka </w:t>
            </w:r>
            <w:r w:rsidRPr="008B1BE3">
              <w:rPr>
                <w:b/>
                <w:bCs/>
                <w:sz w:val="20"/>
              </w:rPr>
              <w:fldChar w:fldCharType="begin"/>
            </w:r>
            <w:r w:rsidRPr="008B1BE3">
              <w:rPr>
                <w:b/>
                <w:bCs/>
                <w:sz w:val="20"/>
              </w:rPr>
              <w:instrText>PAGE</w:instrText>
            </w:r>
            <w:r w:rsidRPr="008B1BE3">
              <w:rPr>
                <w:b/>
                <w:bCs/>
                <w:sz w:val="20"/>
              </w:rPr>
              <w:fldChar w:fldCharType="separate"/>
            </w:r>
            <w:r w:rsidR="00C03B90">
              <w:rPr>
                <w:b/>
                <w:bCs/>
                <w:noProof/>
                <w:sz w:val="20"/>
              </w:rPr>
              <w:t>1</w:t>
            </w:r>
            <w:r w:rsidRPr="008B1BE3">
              <w:rPr>
                <w:b/>
                <w:bCs/>
                <w:sz w:val="20"/>
              </w:rPr>
              <w:fldChar w:fldCharType="end"/>
            </w:r>
            <w:r w:rsidRPr="008B1BE3">
              <w:rPr>
                <w:sz w:val="20"/>
              </w:rPr>
              <w:t xml:space="preserve"> z </w:t>
            </w:r>
            <w:r w:rsidRPr="008B1BE3">
              <w:rPr>
                <w:b/>
                <w:bCs/>
                <w:sz w:val="20"/>
              </w:rPr>
              <w:fldChar w:fldCharType="begin"/>
            </w:r>
            <w:r w:rsidRPr="008B1BE3">
              <w:rPr>
                <w:b/>
                <w:bCs/>
                <w:sz w:val="20"/>
              </w:rPr>
              <w:instrText>NUMPAGES</w:instrText>
            </w:r>
            <w:r w:rsidRPr="008B1BE3">
              <w:rPr>
                <w:b/>
                <w:bCs/>
                <w:sz w:val="20"/>
              </w:rPr>
              <w:fldChar w:fldCharType="separate"/>
            </w:r>
            <w:r w:rsidR="00C03B90">
              <w:rPr>
                <w:b/>
                <w:bCs/>
                <w:noProof/>
                <w:sz w:val="20"/>
              </w:rPr>
              <w:t>11</w:t>
            </w:r>
            <w:r w:rsidRPr="008B1BE3">
              <w:rPr>
                <w:b/>
                <w:bCs/>
                <w:sz w:val="20"/>
              </w:rPr>
              <w:fldChar w:fldCharType="end"/>
            </w:r>
          </w:p>
        </w:sdtContent>
      </w:sdt>
    </w:sdtContent>
  </w:sdt>
  <w:bookmarkEnd w:id="7"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522" w:rsidRDefault="00710522" w:rsidP="00C766D3">
      <w:r>
        <w:separator/>
      </w:r>
    </w:p>
  </w:footnote>
  <w:footnote w:type="continuationSeparator" w:id="0">
    <w:p w:rsidR="00710522" w:rsidRDefault="00710522" w:rsidP="00C76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7A4" w:rsidRPr="00C80C4E" w:rsidRDefault="00C247A4" w:rsidP="00B739C0">
    <w:pPr>
      <w:pStyle w:val="Zhlav"/>
      <w:rPr>
        <w:sz w:val="20"/>
      </w:rPr>
    </w:pPr>
    <w:r>
      <w:rPr>
        <w:sz w:val="20"/>
      </w:rPr>
      <w:t>Technická specifikace sanitního vozidla RZP č. 2</w:t>
    </w:r>
  </w:p>
  <w:p w:rsidR="00C247A4" w:rsidRPr="00B739C0" w:rsidRDefault="00C247A4" w:rsidP="00B739C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7A132A"/>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93F2C52"/>
    <w:multiLevelType w:val="hybridMultilevel"/>
    <w:tmpl w:val="B8C03E2C"/>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1B48567A"/>
    <w:multiLevelType w:val="multilevel"/>
    <w:tmpl w:val="2B6297A6"/>
    <w:lvl w:ilvl="0">
      <w:start w:val="1"/>
      <w:numFmt w:val="decimal"/>
      <w:lvlText w:val="%1."/>
      <w:lvlJc w:val="left"/>
      <w:pPr>
        <w:tabs>
          <w:tab w:val="num" w:pos="-14"/>
        </w:tabs>
        <w:ind w:left="644" w:hanging="360"/>
      </w:pPr>
      <w:rPr>
        <w:rFonts w:hint="default"/>
      </w:rPr>
    </w:lvl>
    <w:lvl w:ilvl="1">
      <w:start w:val="1"/>
      <w:numFmt w:val="lowerLetter"/>
      <w:lvlText w:val="%2."/>
      <w:lvlJc w:val="left"/>
      <w:pPr>
        <w:tabs>
          <w:tab w:val="num" w:pos="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31123B3F"/>
    <w:multiLevelType w:val="multilevel"/>
    <w:tmpl w:val="565C89F8"/>
    <w:lvl w:ilvl="0">
      <w:start w:val="1"/>
      <w:numFmt w:val="decimal"/>
      <w:lvlText w:val="%1."/>
      <w:lvlJc w:val="left"/>
      <w:pPr>
        <w:tabs>
          <w:tab w:val="num" w:pos="-14"/>
        </w:tabs>
        <w:ind w:left="644"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A7F359B"/>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4B6D23"/>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6E68570F"/>
    <w:multiLevelType w:val="hybridMultilevel"/>
    <w:tmpl w:val="325672EC"/>
    <w:lvl w:ilvl="0" w:tplc="04050001">
      <w:start w:val="1"/>
      <w:numFmt w:val="bullet"/>
      <w:lvlText w:val=""/>
      <w:lvlJc w:val="left"/>
      <w:pPr>
        <w:ind w:left="990" w:hanging="63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2"/>
  </w:num>
  <w:num w:numId="5">
    <w:abstractNumId w:val="6"/>
  </w:num>
  <w:num w:numId="6">
    <w:abstractNumId w:val="3"/>
  </w:num>
  <w:num w:numId="7">
    <w:abstractNumId w:val="8"/>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BC"/>
    <w:rsid w:val="0002095E"/>
    <w:rsid w:val="0002443B"/>
    <w:rsid w:val="000275B2"/>
    <w:rsid w:val="0003331D"/>
    <w:rsid w:val="0003493D"/>
    <w:rsid w:val="00036FCF"/>
    <w:rsid w:val="00040037"/>
    <w:rsid w:val="000401DB"/>
    <w:rsid w:val="00043E3B"/>
    <w:rsid w:val="00084A76"/>
    <w:rsid w:val="000922F0"/>
    <w:rsid w:val="000A5169"/>
    <w:rsid w:val="000A6C28"/>
    <w:rsid w:val="000A7363"/>
    <w:rsid w:val="000C1845"/>
    <w:rsid w:val="000C5731"/>
    <w:rsid w:val="000D542D"/>
    <w:rsid w:val="000E0C38"/>
    <w:rsid w:val="000E5758"/>
    <w:rsid w:val="001164B4"/>
    <w:rsid w:val="00127DBB"/>
    <w:rsid w:val="001316CC"/>
    <w:rsid w:val="00134077"/>
    <w:rsid w:val="00144A2B"/>
    <w:rsid w:val="00155128"/>
    <w:rsid w:val="001647C3"/>
    <w:rsid w:val="00182DE7"/>
    <w:rsid w:val="00193807"/>
    <w:rsid w:val="001961D4"/>
    <w:rsid w:val="001A274C"/>
    <w:rsid w:val="001B24D0"/>
    <w:rsid w:val="001C50FE"/>
    <w:rsid w:val="001C5ADF"/>
    <w:rsid w:val="001D488B"/>
    <w:rsid w:val="001D61B2"/>
    <w:rsid w:val="002075D8"/>
    <w:rsid w:val="00213157"/>
    <w:rsid w:val="0021574E"/>
    <w:rsid w:val="00216327"/>
    <w:rsid w:val="00235A8A"/>
    <w:rsid w:val="002517D3"/>
    <w:rsid w:val="002519EE"/>
    <w:rsid w:val="00251ED2"/>
    <w:rsid w:val="002702CC"/>
    <w:rsid w:val="00275E82"/>
    <w:rsid w:val="00283356"/>
    <w:rsid w:val="002C4219"/>
    <w:rsid w:val="002D01BC"/>
    <w:rsid w:val="002E0B11"/>
    <w:rsid w:val="002F6CBF"/>
    <w:rsid w:val="00311346"/>
    <w:rsid w:val="0032177C"/>
    <w:rsid w:val="00330793"/>
    <w:rsid w:val="00335C07"/>
    <w:rsid w:val="00354DCC"/>
    <w:rsid w:val="0035504D"/>
    <w:rsid w:val="0037703A"/>
    <w:rsid w:val="003A1374"/>
    <w:rsid w:val="003B1781"/>
    <w:rsid w:val="003B720A"/>
    <w:rsid w:val="003D27B8"/>
    <w:rsid w:val="004052CB"/>
    <w:rsid w:val="00411256"/>
    <w:rsid w:val="004257AD"/>
    <w:rsid w:val="00425E7D"/>
    <w:rsid w:val="004274A6"/>
    <w:rsid w:val="00437C66"/>
    <w:rsid w:val="00440F27"/>
    <w:rsid w:val="00444909"/>
    <w:rsid w:val="00451DF2"/>
    <w:rsid w:val="00495AFD"/>
    <w:rsid w:val="004A36DC"/>
    <w:rsid w:val="004B070B"/>
    <w:rsid w:val="004C5ED0"/>
    <w:rsid w:val="004C6070"/>
    <w:rsid w:val="004D06C0"/>
    <w:rsid w:val="004E5779"/>
    <w:rsid w:val="004F318B"/>
    <w:rsid w:val="00523638"/>
    <w:rsid w:val="005306EF"/>
    <w:rsid w:val="005603AF"/>
    <w:rsid w:val="00582836"/>
    <w:rsid w:val="005873AF"/>
    <w:rsid w:val="005B140A"/>
    <w:rsid w:val="005D4520"/>
    <w:rsid w:val="005F5272"/>
    <w:rsid w:val="005F5CE3"/>
    <w:rsid w:val="0060785A"/>
    <w:rsid w:val="00655B50"/>
    <w:rsid w:val="00657BA0"/>
    <w:rsid w:val="006738CF"/>
    <w:rsid w:val="006C13CD"/>
    <w:rsid w:val="006F37E4"/>
    <w:rsid w:val="0070737A"/>
    <w:rsid w:val="00710522"/>
    <w:rsid w:val="00713CA8"/>
    <w:rsid w:val="00726402"/>
    <w:rsid w:val="00730DA4"/>
    <w:rsid w:val="00732356"/>
    <w:rsid w:val="00741500"/>
    <w:rsid w:val="00770089"/>
    <w:rsid w:val="0078675D"/>
    <w:rsid w:val="007D2C56"/>
    <w:rsid w:val="00800354"/>
    <w:rsid w:val="00836D76"/>
    <w:rsid w:val="00842C9C"/>
    <w:rsid w:val="00854478"/>
    <w:rsid w:val="008631DD"/>
    <w:rsid w:val="008757EE"/>
    <w:rsid w:val="00881D78"/>
    <w:rsid w:val="00881FC4"/>
    <w:rsid w:val="00883268"/>
    <w:rsid w:val="008A1718"/>
    <w:rsid w:val="008A54F1"/>
    <w:rsid w:val="008B1BE3"/>
    <w:rsid w:val="008C4C0A"/>
    <w:rsid w:val="008D0E9B"/>
    <w:rsid w:val="008D255D"/>
    <w:rsid w:val="008D79C9"/>
    <w:rsid w:val="008F2E46"/>
    <w:rsid w:val="0090661E"/>
    <w:rsid w:val="009113A4"/>
    <w:rsid w:val="0092565E"/>
    <w:rsid w:val="00931F7C"/>
    <w:rsid w:val="00971B80"/>
    <w:rsid w:val="009817B3"/>
    <w:rsid w:val="0099566C"/>
    <w:rsid w:val="0099746B"/>
    <w:rsid w:val="009A1012"/>
    <w:rsid w:val="009A1658"/>
    <w:rsid w:val="009C122B"/>
    <w:rsid w:val="009C3CF2"/>
    <w:rsid w:val="009C779D"/>
    <w:rsid w:val="009D559B"/>
    <w:rsid w:val="009D7A08"/>
    <w:rsid w:val="009E271F"/>
    <w:rsid w:val="009F1FDD"/>
    <w:rsid w:val="009F757D"/>
    <w:rsid w:val="00A00818"/>
    <w:rsid w:val="00A26EA9"/>
    <w:rsid w:val="00A27276"/>
    <w:rsid w:val="00A36914"/>
    <w:rsid w:val="00A36FF3"/>
    <w:rsid w:val="00A37A4D"/>
    <w:rsid w:val="00A665F6"/>
    <w:rsid w:val="00AD09BB"/>
    <w:rsid w:val="00AD568A"/>
    <w:rsid w:val="00AE2844"/>
    <w:rsid w:val="00AF32CE"/>
    <w:rsid w:val="00AF375E"/>
    <w:rsid w:val="00B02F8C"/>
    <w:rsid w:val="00B057FC"/>
    <w:rsid w:val="00B072EB"/>
    <w:rsid w:val="00B12BC4"/>
    <w:rsid w:val="00B251B3"/>
    <w:rsid w:val="00B5401A"/>
    <w:rsid w:val="00B578FF"/>
    <w:rsid w:val="00B739C0"/>
    <w:rsid w:val="00B73D88"/>
    <w:rsid w:val="00B80FFA"/>
    <w:rsid w:val="00B81E6B"/>
    <w:rsid w:val="00BB7A28"/>
    <w:rsid w:val="00BB7A5D"/>
    <w:rsid w:val="00BC161B"/>
    <w:rsid w:val="00BC1FF9"/>
    <w:rsid w:val="00BE14FD"/>
    <w:rsid w:val="00C03B90"/>
    <w:rsid w:val="00C1673D"/>
    <w:rsid w:val="00C247A4"/>
    <w:rsid w:val="00C346B4"/>
    <w:rsid w:val="00C668FF"/>
    <w:rsid w:val="00C766D3"/>
    <w:rsid w:val="00C82A5B"/>
    <w:rsid w:val="00C837F5"/>
    <w:rsid w:val="00C901AD"/>
    <w:rsid w:val="00CA2627"/>
    <w:rsid w:val="00CD4630"/>
    <w:rsid w:val="00CE6A4C"/>
    <w:rsid w:val="00CE7AE2"/>
    <w:rsid w:val="00CF778A"/>
    <w:rsid w:val="00D13AC0"/>
    <w:rsid w:val="00D217DD"/>
    <w:rsid w:val="00D33AF1"/>
    <w:rsid w:val="00D35662"/>
    <w:rsid w:val="00D35AC6"/>
    <w:rsid w:val="00D5245F"/>
    <w:rsid w:val="00D75B0D"/>
    <w:rsid w:val="00D975B6"/>
    <w:rsid w:val="00DA48B0"/>
    <w:rsid w:val="00DA5E67"/>
    <w:rsid w:val="00DC747B"/>
    <w:rsid w:val="00DD4D91"/>
    <w:rsid w:val="00DF31C3"/>
    <w:rsid w:val="00E27C91"/>
    <w:rsid w:val="00E309F8"/>
    <w:rsid w:val="00E67DDA"/>
    <w:rsid w:val="00E74B6D"/>
    <w:rsid w:val="00EA5482"/>
    <w:rsid w:val="00EB580C"/>
    <w:rsid w:val="00EE3CB4"/>
    <w:rsid w:val="00EE4A82"/>
    <w:rsid w:val="00EF32CB"/>
    <w:rsid w:val="00EF41DE"/>
    <w:rsid w:val="00F01507"/>
    <w:rsid w:val="00F03274"/>
    <w:rsid w:val="00F04571"/>
    <w:rsid w:val="00F0514E"/>
    <w:rsid w:val="00F0753F"/>
    <w:rsid w:val="00F26B14"/>
    <w:rsid w:val="00F540FD"/>
    <w:rsid w:val="00F923C1"/>
    <w:rsid w:val="00FB1A24"/>
    <w:rsid w:val="00FB6FF0"/>
    <w:rsid w:val="00FD2D60"/>
    <w:rsid w:val="00FE3F4E"/>
    <w:rsid w:val="00FE6EC0"/>
    <w:rsid w:val="00FF0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01BC"/>
    <w:pPr>
      <w:widowControl w:val="0"/>
      <w:suppressAutoHyphens/>
      <w:spacing w:after="0" w:line="240" w:lineRule="auto"/>
    </w:pPr>
    <w:rPr>
      <w:rFonts w:ascii="Calibri" w:eastAsia="Times New Roman" w:hAnsi="Calibri" w:cs="Times New Roman"/>
      <w:szCs w:val="20"/>
      <w:lang w:eastAsia="hi-IN" w:bidi="hi-IN"/>
    </w:rPr>
  </w:style>
  <w:style w:type="paragraph" w:styleId="Nadpis1">
    <w:name w:val="heading 1"/>
    <w:basedOn w:val="Normln"/>
    <w:next w:val="Normln"/>
    <w:link w:val="Nadpis1Char"/>
    <w:uiPriority w:val="9"/>
    <w:qFormat/>
    <w:rsid w:val="00043E3B"/>
    <w:pPr>
      <w:keepNext/>
      <w:widowControl/>
      <w:spacing w:before="240" w:after="120" w:line="276" w:lineRule="auto"/>
      <w:jc w:val="center"/>
      <w:outlineLvl w:val="0"/>
    </w:pPr>
    <w:rPr>
      <w:rFonts w:asciiTheme="minorHAnsi" w:hAnsiTheme="minorHAnsi" w:cs="Arial"/>
      <w:b/>
      <w:color w:val="000000"/>
      <w:sz w:val="24"/>
      <w:szCs w:val="24"/>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3E3B"/>
    <w:rPr>
      <w:rFonts w:eastAsia="Times New Roman" w:cs="Arial"/>
      <w:b/>
      <w:color w:val="000000"/>
      <w:sz w:val="24"/>
      <w:szCs w:val="24"/>
      <w:lang w:eastAsia="ar-SA"/>
    </w:rPr>
  </w:style>
  <w:style w:type="paragraph" w:styleId="Nzev">
    <w:name w:val="Title"/>
    <w:basedOn w:val="Normln"/>
    <w:next w:val="Normln"/>
    <w:link w:val="NzevChar"/>
    <w:uiPriority w:val="10"/>
    <w:qFormat/>
    <w:rsid w:val="002D01BC"/>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2D01BC"/>
    <w:rPr>
      <w:rFonts w:eastAsia="Times New Roman" w:cstheme="minorHAnsi"/>
      <w:b/>
      <w:sz w:val="32"/>
      <w:szCs w:val="20"/>
      <w:lang w:eastAsia="hi-IN" w:bidi="hi-IN"/>
    </w:rPr>
  </w:style>
  <w:style w:type="paragraph" w:styleId="Odstavecseseznamem">
    <w:name w:val="List Paragraph"/>
    <w:basedOn w:val="Normln"/>
    <w:uiPriority w:val="34"/>
    <w:qFormat/>
    <w:rsid w:val="002D01BC"/>
    <w:pPr>
      <w:ind w:left="720"/>
      <w:contextualSpacing/>
    </w:pPr>
    <w:rPr>
      <w:rFonts w:cs="Mangal"/>
    </w:rPr>
  </w:style>
  <w:style w:type="table" w:styleId="Mkatabulky">
    <w:name w:val="Table Grid"/>
    <w:basedOn w:val="Normlntabulka"/>
    <w:uiPriority w:val="59"/>
    <w:rsid w:val="002D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766D3"/>
    <w:pPr>
      <w:tabs>
        <w:tab w:val="center" w:pos="4536"/>
        <w:tab w:val="right" w:pos="9072"/>
      </w:tabs>
    </w:pPr>
    <w:rPr>
      <w:rFonts w:cs="Mangal"/>
    </w:rPr>
  </w:style>
  <w:style w:type="character" w:customStyle="1" w:styleId="ZhlavChar">
    <w:name w:val="Záhlaví Char"/>
    <w:basedOn w:val="Standardnpsmoodstavce"/>
    <w:link w:val="Zhlav"/>
    <w:uiPriority w:val="99"/>
    <w:rsid w:val="00C766D3"/>
    <w:rPr>
      <w:rFonts w:ascii="Calibri" w:eastAsia="Times New Roman" w:hAnsi="Calibri" w:cs="Mangal"/>
      <w:szCs w:val="20"/>
      <w:lang w:eastAsia="hi-IN" w:bidi="hi-IN"/>
    </w:rPr>
  </w:style>
  <w:style w:type="paragraph" w:styleId="Zpat">
    <w:name w:val="footer"/>
    <w:basedOn w:val="Normln"/>
    <w:link w:val="ZpatChar"/>
    <w:uiPriority w:val="99"/>
    <w:unhideWhenUsed/>
    <w:rsid w:val="00C766D3"/>
    <w:pPr>
      <w:tabs>
        <w:tab w:val="center" w:pos="4536"/>
        <w:tab w:val="right" w:pos="9072"/>
      </w:tabs>
    </w:pPr>
    <w:rPr>
      <w:rFonts w:cs="Mangal"/>
    </w:rPr>
  </w:style>
  <w:style w:type="character" w:customStyle="1" w:styleId="ZpatChar">
    <w:name w:val="Zápatí Char"/>
    <w:basedOn w:val="Standardnpsmoodstavce"/>
    <w:link w:val="Zpat"/>
    <w:uiPriority w:val="99"/>
    <w:rsid w:val="00C766D3"/>
    <w:rPr>
      <w:rFonts w:ascii="Calibri" w:eastAsia="Times New Roman" w:hAnsi="Calibri" w:cs="Mangal"/>
      <w:szCs w:val="20"/>
      <w:lang w:eastAsia="hi-IN" w:bidi="hi-IN"/>
    </w:rPr>
  </w:style>
  <w:style w:type="character" w:styleId="Odkaznakoment">
    <w:name w:val="annotation reference"/>
    <w:basedOn w:val="Standardnpsmoodstavce"/>
    <w:uiPriority w:val="99"/>
    <w:semiHidden/>
    <w:unhideWhenUsed/>
    <w:rsid w:val="00B5401A"/>
    <w:rPr>
      <w:sz w:val="16"/>
      <w:szCs w:val="16"/>
    </w:rPr>
  </w:style>
  <w:style w:type="paragraph" w:styleId="Textkomente">
    <w:name w:val="annotation text"/>
    <w:basedOn w:val="Normln"/>
    <w:link w:val="TextkomenteChar"/>
    <w:uiPriority w:val="99"/>
    <w:semiHidden/>
    <w:unhideWhenUsed/>
    <w:rsid w:val="00B5401A"/>
    <w:rPr>
      <w:rFonts w:cs="Mangal"/>
      <w:sz w:val="20"/>
      <w:szCs w:val="18"/>
    </w:rPr>
  </w:style>
  <w:style w:type="character" w:customStyle="1" w:styleId="TextkomenteChar">
    <w:name w:val="Text komentáře Char"/>
    <w:basedOn w:val="Standardnpsmoodstavce"/>
    <w:link w:val="Textkomente"/>
    <w:uiPriority w:val="99"/>
    <w:semiHidden/>
    <w:rsid w:val="00B5401A"/>
    <w:rPr>
      <w:rFonts w:ascii="Calibri" w:eastAsia="Times New Roman" w:hAnsi="Calibri" w:cs="Mangal"/>
      <w:sz w:val="20"/>
      <w:szCs w:val="18"/>
      <w:lang w:eastAsia="hi-IN" w:bidi="hi-IN"/>
    </w:rPr>
  </w:style>
  <w:style w:type="paragraph" w:styleId="Pedmtkomente">
    <w:name w:val="annotation subject"/>
    <w:basedOn w:val="Textkomente"/>
    <w:next w:val="Textkomente"/>
    <w:link w:val="PedmtkomenteChar"/>
    <w:uiPriority w:val="99"/>
    <w:semiHidden/>
    <w:unhideWhenUsed/>
    <w:rsid w:val="00B5401A"/>
    <w:rPr>
      <w:b/>
      <w:bCs/>
    </w:rPr>
  </w:style>
  <w:style w:type="character" w:customStyle="1" w:styleId="PedmtkomenteChar">
    <w:name w:val="Předmět komentáře Char"/>
    <w:basedOn w:val="TextkomenteChar"/>
    <w:link w:val="Pedmtkomente"/>
    <w:uiPriority w:val="99"/>
    <w:semiHidden/>
    <w:rsid w:val="00B5401A"/>
    <w:rPr>
      <w:rFonts w:ascii="Calibri" w:eastAsia="Times New Roman" w:hAnsi="Calibri" w:cs="Mangal"/>
      <w:b/>
      <w:bCs/>
      <w:sz w:val="20"/>
      <w:szCs w:val="18"/>
      <w:lang w:eastAsia="hi-IN" w:bidi="hi-IN"/>
    </w:rPr>
  </w:style>
  <w:style w:type="paragraph" w:styleId="Textbubliny">
    <w:name w:val="Balloon Text"/>
    <w:basedOn w:val="Normln"/>
    <w:link w:val="TextbublinyChar"/>
    <w:uiPriority w:val="99"/>
    <w:semiHidden/>
    <w:unhideWhenUsed/>
    <w:rsid w:val="00B5401A"/>
    <w:rPr>
      <w:rFonts w:ascii="Tahoma" w:hAnsi="Tahoma" w:cs="Mangal"/>
      <w:sz w:val="16"/>
      <w:szCs w:val="14"/>
    </w:rPr>
  </w:style>
  <w:style w:type="character" w:customStyle="1" w:styleId="TextbublinyChar">
    <w:name w:val="Text bubliny Char"/>
    <w:basedOn w:val="Standardnpsmoodstavce"/>
    <w:link w:val="Textbubliny"/>
    <w:uiPriority w:val="99"/>
    <w:semiHidden/>
    <w:rsid w:val="00B5401A"/>
    <w:rPr>
      <w:rFonts w:ascii="Tahoma" w:eastAsia="Times New Roman" w:hAnsi="Tahoma" w:cs="Mangal"/>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152743">
      <w:bodyDiv w:val="1"/>
      <w:marLeft w:val="0"/>
      <w:marRight w:val="0"/>
      <w:marTop w:val="0"/>
      <w:marBottom w:val="0"/>
      <w:divBdr>
        <w:top w:val="none" w:sz="0" w:space="0" w:color="auto"/>
        <w:left w:val="none" w:sz="0" w:space="0" w:color="auto"/>
        <w:bottom w:val="none" w:sz="0" w:space="0" w:color="auto"/>
        <w:right w:val="none" w:sz="0" w:space="0" w:color="auto"/>
      </w:divBdr>
    </w:div>
    <w:div w:id="162346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F8266-334C-472A-83C1-5ACD85E37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5150</Words>
  <Characters>30391</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Jarolím</dc:creator>
  <cp:lastModifiedBy>David Jarolím</cp:lastModifiedBy>
  <cp:revision>2</cp:revision>
  <cp:lastPrinted>2019-01-25T11:25:00Z</cp:lastPrinted>
  <dcterms:created xsi:type="dcterms:W3CDTF">2024-04-05T11:33:00Z</dcterms:created>
  <dcterms:modified xsi:type="dcterms:W3CDTF">2024-04-05T11:33:00Z</dcterms:modified>
</cp:coreProperties>
</file>